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35E719" w:rsidR="0009202B" w:rsidRDefault="001D71B8" w:rsidP="56A37B6E">
      <w:pPr>
        <w:pStyle w:val="Normal1"/>
        <w:widowControl/>
        <w:jc w:val="center"/>
        <w:rPr>
          <w:rFonts w:ascii="Calibri" w:eastAsia="Calibri" w:hAnsi="Calibri" w:cs="Calibri"/>
          <w:b/>
          <w:bCs/>
          <w:sz w:val="22"/>
          <w:szCs w:val="22"/>
        </w:rPr>
      </w:pPr>
      <w:r w:rsidRPr="56A37B6E">
        <w:rPr>
          <w:rFonts w:ascii="Calibri" w:eastAsia="Calibri" w:hAnsi="Calibri" w:cs="Calibri"/>
          <w:b/>
          <w:bCs/>
          <w:sz w:val="22"/>
          <w:szCs w:val="22"/>
        </w:rPr>
        <w:t xml:space="preserve">RFP </w:t>
      </w:r>
      <w:r w:rsidR="718440E8" w:rsidRPr="56A37B6E">
        <w:rPr>
          <w:rFonts w:ascii="Calibri" w:eastAsia="Calibri" w:hAnsi="Calibri" w:cs="Calibri"/>
          <w:b/>
          <w:bCs/>
          <w:sz w:val="22"/>
          <w:szCs w:val="22"/>
        </w:rPr>
        <w:t>23-74658</w:t>
      </w:r>
    </w:p>
    <w:p w14:paraId="00000002"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ATTACHMENT I</w:t>
      </w:r>
    </w:p>
    <w:p w14:paraId="00000003" w14:textId="77777777" w:rsidR="0009202B" w:rsidRDefault="001D71B8" w:rsidP="6119920C">
      <w:pPr>
        <w:pStyle w:val="Normal1"/>
        <w:widowControl/>
        <w:jc w:val="center"/>
        <w:rPr>
          <w:rFonts w:ascii="Calibri" w:eastAsia="Calibri" w:hAnsi="Calibri" w:cs="Calibri"/>
          <w:b/>
          <w:bCs/>
          <w:sz w:val="22"/>
          <w:szCs w:val="22"/>
        </w:rPr>
      </w:pPr>
      <w:r w:rsidRPr="6119920C">
        <w:rPr>
          <w:rFonts w:ascii="Calibri" w:eastAsia="Calibri" w:hAnsi="Calibri" w:cs="Calibri"/>
          <w:b/>
          <w:bCs/>
          <w:sz w:val="22"/>
          <w:szCs w:val="22"/>
        </w:rPr>
        <w:t>MINIMUM REQUIREMENTS</w:t>
      </w:r>
    </w:p>
    <w:p w14:paraId="00000004" w14:textId="77777777" w:rsidR="0009202B" w:rsidRDefault="0009202B">
      <w:pPr>
        <w:pStyle w:val="Normal1"/>
        <w:widowControl/>
        <w:jc w:val="center"/>
        <w:rPr>
          <w:rFonts w:ascii="Calibri" w:eastAsia="Calibri" w:hAnsi="Calibri" w:cs="Calibri"/>
          <w:b/>
          <w:sz w:val="22"/>
          <w:szCs w:val="22"/>
        </w:rPr>
      </w:pPr>
    </w:p>
    <w:p w14:paraId="00000005" w14:textId="0052AF64" w:rsidR="0009202B" w:rsidRDefault="001D71B8">
      <w:pPr>
        <w:pStyle w:val="Normal1"/>
        <w:widowControl/>
        <w:rPr>
          <w:rFonts w:ascii="Calibri" w:eastAsia="Calibri" w:hAnsi="Calibri" w:cs="Calibri"/>
          <w:sz w:val="22"/>
          <w:szCs w:val="22"/>
        </w:rPr>
      </w:pPr>
      <w:r w:rsidRPr="5691D77A">
        <w:rPr>
          <w:rFonts w:ascii="Calibri" w:eastAsia="Calibri" w:hAnsi="Calibri" w:cs="Calibri"/>
          <w:sz w:val="22"/>
          <w:szCs w:val="22"/>
        </w:rPr>
        <w:t xml:space="preserve">Please provide a yes/no (Y/N) in the blue shaded area below indicating your ability to meet requirements listed below and provided in supporting documentation as specified.  </w:t>
      </w:r>
      <w:r w:rsidRPr="5691D77A">
        <w:rPr>
          <w:rFonts w:ascii="Calibri" w:eastAsia="Calibri" w:hAnsi="Calibri" w:cs="Calibri"/>
          <w:b/>
          <w:bCs/>
          <w:sz w:val="22"/>
          <w:szCs w:val="22"/>
        </w:rPr>
        <w:t>If an item is left blank, you will be implying that your company cannot meet the requirement(s), and your proposal may be eliminated from evaluation</w:t>
      </w:r>
      <w:r w:rsidRPr="5691D77A">
        <w:rPr>
          <w:rFonts w:ascii="Calibri" w:eastAsia="Calibri" w:hAnsi="Calibri" w:cs="Calibri"/>
          <w:sz w:val="22"/>
          <w:szCs w:val="22"/>
        </w:rPr>
        <w:t xml:space="preserve">.  This document will be used to evaluate Respondents as described in RFP Section 3.2 (Evaluation Criteria), Step 1 (Adherence to Requirements). The numbered section headers are aligned with sections within </w:t>
      </w:r>
      <w:r w:rsidRPr="00E15C27">
        <w:rPr>
          <w:rFonts w:ascii="Calibri" w:eastAsia="Calibri" w:hAnsi="Calibri" w:cs="Calibri"/>
          <w:sz w:val="22"/>
          <w:szCs w:val="22"/>
        </w:rPr>
        <w:t>the Attachment J</w:t>
      </w:r>
      <w:r w:rsidRPr="5691D77A">
        <w:rPr>
          <w:rFonts w:ascii="Calibri" w:eastAsia="Calibri" w:hAnsi="Calibri" w:cs="Calibri"/>
          <w:sz w:val="22"/>
          <w:szCs w:val="22"/>
        </w:rPr>
        <w:t xml:space="preserve"> Scope of Work.</w:t>
      </w:r>
    </w:p>
    <w:p w14:paraId="00000006" w14:textId="77777777" w:rsidR="0009202B" w:rsidRDefault="0009202B">
      <w:pPr>
        <w:pStyle w:val="Normal1"/>
        <w:widowControl/>
        <w:rPr>
          <w:rFonts w:ascii="Calibri" w:eastAsia="Calibri" w:hAnsi="Calibri" w:cs="Calibri"/>
          <w:sz w:val="22"/>
          <w:szCs w:val="22"/>
        </w:rPr>
      </w:pPr>
    </w:p>
    <w:tbl>
      <w:tblPr>
        <w:tblW w:w="1081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877"/>
        <w:gridCol w:w="8318"/>
        <w:gridCol w:w="1620"/>
      </w:tblGrid>
      <w:tr w:rsidR="00921632" w14:paraId="60998B85" w14:textId="1DD7CA44" w:rsidTr="2EEF9A26">
        <w:trPr>
          <w:trHeight w:val="287"/>
        </w:trPr>
        <w:tc>
          <w:tcPr>
            <w:tcW w:w="877" w:type="dxa"/>
            <w:shd w:val="clear" w:color="auto" w:fill="C0C0C0"/>
          </w:tcPr>
          <w:p w14:paraId="00000007"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Item #</w:t>
            </w:r>
          </w:p>
        </w:tc>
        <w:tc>
          <w:tcPr>
            <w:tcW w:w="8318" w:type="dxa"/>
            <w:shd w:val="clear" w:color="auto" w:fill="C0C0C0"/>
          </w:tcPr>
          <w:p w14:paraId="00000008"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Requirement Description</w:t>
            </w:r>
          </w:p>
        </w:tc>
        <w:tc>
          <w:tcPr>
            <w:tcW w:w="1620" w:type="dxa"/>
            <w:tcBorders>
              <w:bottom w:val="single" w:sz="4" w:space="0" w:color="000000" w:themeColor="text1"/>
            </w:tcBorders>
            <w:shd w:val="clear" w:color="auto" w:fill="C0C0C0"/>
          </w:tcPr>
          <w:p w14:paraId="00000009"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Respondent Answer</w:t>
            </w:r>
          </w:p>
        </w:tc>
      </w:tr>
      <w:tr w:rsidR="0009202B" w14:paraId="74F795F1" w14:textId="7A77473A" w:rsidTr="2EEF9A26">
        <w:trPr>
          <w:trHeight w:val="450"/>
        </w:trPr>
        <w:tc>
          <w:tcPr>
            <w:tcW w:w="10815" w:type="dxa"/>
            <w:gridSpan w:val="3"/>
            <w:vAlign w:val="center"/>
          </w:tcPr>
          <w:p w14:paraId="0000000A"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General</w:t>
            </w:r>
          </w:p>
        </w:tc>
      </w:tr>
      <w:tr w:rsidR="00E04A5A" w14:paraId="45CE214A" w14:textId="56766776" w:rsidTr="2EEF9A26">
        <w:trPr>
          <w:trHeight w:val="450"/>
        </w:trPr>
        <w:tc>
          <w:tcPr>
            <w:tcW w:w="877" w:type="dxa"/>
            <w:vAlign w:val="center"/>
          </w:tcPr>
          <w:p w14:paraId="0000000D" w14:textId="77777777" w:rsidR="0009202B" w:rsidRDefault="001D71B8">
            <w:pPr>
              <w:pStyle w:val="Normal1"/>
              <w:jc w:val="center"/>
              <w:rPr>
                <w:rFonts w:ascii="Calibri" w:eastAsia="Calibri" w:hAnsi="Calibri" w:cs="Calibri"/>
                <w:sz w:val="22"/>
                <w:szCs w:val="22"/>
              </w:rPr>
            </w:pPr>
            <w:r>
              <w:rPr>
                <w:rFonts w:ascii="Calibri" w:eastAsia="Calibri" w:hAnsi="Calibri" w:cs="Calibri"/>
                <w:sz w:val="22"/>
                <w:szCs w:val="22"/>
              </w:rPr>
              <w:t>1</w:t>
            </w:r>
          </w:p>
        </w:tc>
        <w:tc>
          <w:tcPr>
            <w:tcW w:w="8318" w:type="dxa"/>
            <w:vAlign w:val="center"/>
          </w:tcPr>
          <w:bookmarkStart w:id="0" w:name="_heading=h.kmnuoz4kl0v4" w:colFirst="0" w:colLast="0" w:displacedByCustomXml="next"/>
          <w:bookmarkEnd w:id="0" w:displacedByCustomXml="next"/>
          <w:sdt>
            <w:sdtPr>
              <w:tag w:val="goog_rdk_0"/>
              <w:id w:val="-67416485"/>
            </w:sdtPr>
            <w:sdtContent>
              <w:p w14:paraId="684EDC7A" w14:textId="24C538B9" w:rsidR="684EDC7A" w:rsidRDefault="001D71B8" w:rsidP="008D0DEB">
                <w:pPr>
                  <w:pStyle w:val="heading11"/>
                  <w:keepLines/>
                  <w:spacing w:before="120" w:after="120"/>
                </w:pPr>
                <w:r w:rsidRPr="684EDC7A">
                  <w:rPr>
                    <w:rFonts w:ascii="Calibri" w:eastAsia="Calibri" w:hAnsi="Calibri" w:cs="Calibri"/>
                    <w:b w:val="0"/>
                    <w:bCs w:val="0"/>
                    <w:sz w:val="22"/>
                    <w:szCs w:val="22"/>
                  </w:rPr>
                  <w:t>The State requires that the Respondent has experience supporting programs with over 300 websites, over 125 applications, and over 600,000,000 views per year. Provide documentation supporting the requirements in this section and denote the attachments in the “Respondent Answer” section.</w:t>
                </w:r>
              </w:p>
            </w:sdtContent>
          </w:sdt>
          <w:p w14:paraId="0A6EB448" w14:textId="77777777" w:rsidR="385C0700" w:rsidRDefault="385C0700"/>
        </w:tc>
        <w:tc>
          <w:tcPr>
            <w:tcW w:w="1620" w:type="dxa"/>
            <w:shd w:val="clear" w:color="auto" w:fill="B4C6E7" w:themeFill="accent5" w:themeFillTint="66"/>
            <w:vAlign w:val="center"/>
          </w:tcPr>
          <w:p w14:paraId="0000000F" w14:textId="77777777" w:rsidR="0009202B" w:rsidRDefault="0009202B">
            <w:pPr>
              <w:pStyle w:val="Normal1"/>
              <w:pBdr>
                <w:top w:val="nil"/>
                <w:left w:val="nil"/>
                <w:bottom w:val="nil"/>
                <w:right w:val="nil"/>
                <w:between w:val="nil"/>
              </w:pBdr>
              <w:spacing w:line="276" w:lineRule="auto"/>
            </w:pPr>
          </w:p>
        </w:tc>
      </w:tr>
      <w:tr w:rsidR="0009202B" w14:paraId="591C6754" w14:textId="63574886" w:rsidTr="2EEF9A26">
        <w:trPr>
          <w:trHeight w:val="431"/>
        </w:trPr>
        <w:tc>
          <w:tcPr>
            <w:tcW w:w="10815" w:type="dxa"/>
            <w:gridSpan w:val="3"/>
            <w:vAlign w:val="center"/>
          </w:tcPr>
          <w:p w14:paraId="0000001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1.2.1.1.1 Organization Chart</w:t>
            </w:r>
          </w:p>
        </w:tc>
      </w:tr>
      <w:tr w:rsidR="00E04A5A" w14:paraId="3271B268" w14:textId="014B9BCB" w:rsidTr="2EEF9A26">
        <w:trPr>
          <w:trHeight w:val="1466"/>
        </w:trPr>
        <w:tc>
          <w:tcPr>
            <w:tcW w:w="877" w:type="dxa"/>
            <w:vAlign w:val="center"/>
          </w:tcPr>
          <w:p w14:paraId="0000001C" w14:textId="6C122562" w:rsidR="0009202B" w:rsidRDefault="4BD80384">
            <w:pPr>
              <w:pStyle w:val="Normal1"/>
              <w:widowControl/>
              <w:jc w:val="center"/>
              <w:rPr>
                <w:rFonts w:ascii="Calibri" w:eastAsia="Calibri" w:hAnsi="Calibri" w:cs="Calibri"/>
                <w:sz w:val="22"/>
                <w:szCs w:val="22"/>
              </w:rPr>
            </w:pPr>
            <w:r w:rsidRPr="7FFE4D1F">
              <w:rPr>
                <w:rFonts w:ascii="Calibri" w:eastAsia="Calibri" w:hAnsi="Calibri" w:cs="Calibri"/>
                <w:sz w:val="22"/>
                <w:szCs w:val="22"/>
              </w:rPr>
              <w:t>2</w:t>
            </w:r>
          </w:p>
        </w:tc>
        <w:tc>
          <w:tcPr>
            <w:tcW w:w="8318" w:type="dxa"/>
            <w:vAlign w:val="center"/>
          </w:tcPr>
          <w:bookmarkStart w:id="1" w:name="_heading=h.8bqx8jxn8vji" w:colFirst="0" w:colLast="0" w:displacedByCustomXml="next"/>
          <w:bookmarkEnd w:id="1" w:displacedByCustomXml="next"/>
          <w:sdt>
            <w:sdtPr>
              <w:tag w:val="goog_rdk_6"/>
              <w:id w:val="958612656"/>
            </w:sdtPr>
            <w:sdtContent>
              <w:p w14:paraId="02ECD3CD" w14:textId="67288578" w:rsidR="684EDC7A" w:rsidRPr="008D0DEB" w:rsidRDefault="001D71B8" w:rsidP="008D0DEB">
                <w:pPr>
                  <w:pStyle w:val="heading11"/>
                  <w:keepLines/>
                  <w:spacing w:before="200" w:after="240"/>
                  <w:rPr>
                    <w:rFonts w:ascii="Calibri" w:eastAsia="Calibri" w:hAnsi="Calibri" w:cs="Calibri"/>
                    <w:b w:val="0"/>
                    <w:bCs w:val="0"/>
                    <w:sz w:val="22"/>
                    <w:szCs w:val="22"/>
                  </w:rPr>
                </w:pPr>
                <w:r w:rsidRPr="684EDC7A">
                  <w:rPr>
                    <w:rFonts w:ascii="Calibri" w:eastAsia="Calibri" w:hAnsi="Calibri" w:cs="Calibri"/>
                    <w:b w:val="0"/>
                    <w:bCs w:val="0"/>
                    <w:sz w:val="22"/>
                    <w:szCs w:val="22"/>
                  </w:rPr>
                  <w:t>The State requires that the Respondent provide a proposed organization chart for the IN.gov Program, indicating which positions are considered Key Personnel, and describe the responsibilities of key positions and departments. The organization chart shall clearly delineate lines of authority and responsibility for all service areas. The Respondent shall also describe the benefits of such an organization and the time frame for implementation.</w:t>
                </w:r>
              </w:p>
            </w:sdtContent>
          </w:sdt>
          <w:p w14:paraId="006263CF" w14:textId="77777777" w:rsidR="385C0700" w:rsidRDefault="385C0700"/>
        </w:tc>
        <w:tc>
          <w:tcPr>
            <w:tcW w:w="1620" w:type="dxa"/>
            <w:shd w:val="clear" w:color="auto" w:fill="B4C6E7" w:themeFill="accent5" w:themeFillTint="66"/>
            <w:vAlign w:val="center"/>
          </w:tcPr>
          <w:p w14:paraId="0000001E" w14:textId="77777777" w:rsidR="0009202B" w:rsidRDefault="0009202B">
            <w:pPr>
              <w:pStyle w:val="Normal1"/>
              <w:widowControl/>
              <w:rPr>
                <w:rFonts w:ascii="Calibri" w:eastAsia="Calibri" w:hAnsi="Calibri" w:cs="Calibri"/>
                <w:sz w:val="22"/>
                <w:szCs w:val="22"/>
              </w:rPr>
            </w:pPr>
          </w:p>
        </w:tc>
      </w:tr>
      <w:tr w:rsidR="0009202B" w14:paraId="217DEA38" w14:textId="4CA47471" w:rsidTr="2EEF9A26">
        <w:trPr>
          <w:trHeight w:val="431"/>
        </w:trPr>
        <w:tc>
          <w:tcPr>
            <w:tcW w:w="10815" w:type="dxa"/>
            <w:gridSpan w:val="3"/>
            <w:vAlign w:val="center"/>
          </w:tcPr>
          <w:p w14:paraId="0000001F"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1.2.1.1.2 Staffing Plan</w:t>
            </w:r>
          </w:p>
        </w:tc>
      </w:tr>
      <w:tr w:rsidR="00E04A5A" w14:paraId="72240644" w14:textId="02AA8D05" w:rsidTr="2EEF9A26">
        <w:trPr>
          <w:trHeight w:val="1466"/>
        </w:trPr>
        <w:tc>
          <w:tcPr>
            <w:tcW w:w="877" w:type="dxa"/>
            <w:vAlign w:val="center"/>
          </w:tcPr>
          <w:p w14:paraId="00000022" w14:textId="4295ED6F" w:rsidR="0009202B" w:rsidRDefault="0460BA16">
            <w:pPr>
              <w:pStyle w:val="Normal1"/>
              <w:widowControl/>
              <w:jc w:val="center"/>
              <w:rPr>
                <w:rFonts w:ascii="Calibri" w:eastAsia="Calibri" w:hAnsi="Calibri" w:cs="Calibri"/>
                <w:sz w:val="22"/>
                <w:szCs w:val="22"/>
              </w:rPr>
            </w:pPr>
            <w:r w:rsidRPr="7FFE4D1F">
              <w:rPr>
                <w:rFonts w:ascii="Calibri" w:eastAsia="Calibri" w:hAnsi="Calibri" w:cs="Calibri"/>
                <w:sz w:val="22"/>
                <w:szCs w:val="22"/>
              </w:rPr>
              <w:t>3</w:t>
            </w:r>
          </w:p>
        </w:tc>
        <w:tc>
          <w:tcPr>
            <w:tcW w:w="8318" w:type="dxa"/>
            <w:vAlign w:val="center"/>
          </w:tcPr>
          <w:bookmarkStart w:id="2" w:name="_heading=h.p3yc2vuwxue8" w:colFirst="0" w:colLast="0" w:displacedByCustomXml="next"/>
          <w:bookmarkEnd w:id="2" w:displacedByCustomXml="next"/>
          <w:sdt>
            <w:sdtPr>
              <w:tag w:val="goog_rdk_8"/>
              <w:id w:val="1931924846"/>
            </w:sdtPr>
            <w:sdtContent>
              <w:p w14:paraId="00000023" w14:textId="5167926C" w:rsidR="00206E0D" w:rsidRDefault="7850FE4E">
                <w:pPr>
                  <w:pStyle w:val="heading11"/>
                  <w:keepLines/>
                  <w:spacing w:before="200" w:after="240"/>
                  <w:rPr>
                    <w:rFonts w:ascii="Calibri" w:eastAsia="Calibri" w:hAnsi="Calibri" w:cs="Calibri"/>
                    <w:b w:val="0"/>
                    <w:bCs w:val="0"/>
                    <w:sz w:val="22"/>
                    <w:szCs w:val="22"/>
                  </w:rPr>
                </w:pPr>
                <w:r w:rsidRPr="56A37B6E">
                  <w:rPr>
                    <w:rFonts w:ascii="Calibri" w:eastAsia="Calibri" w:hAnsi="Calibri" w:cs="Calibri"/>
                    <w:b w:val="0"/>
                    <w:bCs w:val="0"/>
                    <w:sz w:val="22"/>
                    <w:szCs w:val="22"/>
                  </w:rPr>
                  <w:t xml:space="preserve">The State requires that the Respondent provide a staffing plan that identifies all of the personnel by position that the Respondent proposes and that are required to complete all requirements as outlined in this RFP. </w:t>
                </w:r>
                <w:r w:rsidR="024712FD" w:rsidRPr="56A37B6E">
                  <w:rPr>
                    <w:rFonts w:ascii="Calibri" w:eastAsia="Calibri" w:hAnsi="Calibri" w:cs="Calibri"/>
                    <w:b w:val="0"/>
                    <w:bCs w:val="0"/>
                    <w:sz w:val="22"/>
                    <w:szCs w:val="22"/>
                  </w:rPr>
                  <w:t>The staffing plan must include:</w:t>
                </w:r>
              </w:p>
            </w:sdtContent>
          </w:sdt>
          <w:p w14:paraId="4F9E3D8F" w14:textId="0C3CFF6B"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matrix matching each team member to the staffing requirements</w:t>
            </w:r>
          </w:p>
          <w:p w14:paraId="060E5E94" w14:textId="2109E7A5"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contingency plan that shows the ability to add more staff if needed to ensure meeting a requirement’s due date(s)</w:t>
            </w:r>
          </w:p>
          <w:p w14:paraId="48E3C730" w14:textId="0448EFF7"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statement and chart that clearly indicate the time commitment of the proposed team members during each phase of the Respondent’s proposed work plan</w:t>
            </w:r>
          </w:p>
          <w:p w14:paraId="5D2C986A" w14:textId="1B34BBF8"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 xml:space="preserve">A statement indicated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 </w:t>
            </w:r>
          </w:p>
        </w:tc>
        <w:tc>
          <w:tcPr>
            <w:tcW w:w="1620" w:type="dxa"/>
            <w:shd w:val="clear" w:color="auto" w:fill="B4C6E7" w:themeFill="accent5" w:themeFillTint="66"/>
            <w:vAlign w:val="center"/>
          </w:tcPr>
          <w:p w14:paraId="00000024" w14:textId="77777777" w:rsidR="0009202B" w:rsidRDefault="0009202B">
            <w:pPr>
              <w:pStyle w:val="Normal1"/>
              <w:widowControl/>
              <w:rPr>
                <w:rFonts w:ascii="Calibri" w:eastAsia="Calibri" w:hAnsi="Calibri" w:cs="Calibri"/>
                <w:sz w:val="22"/>
                <w:szCs w:val="22"/>
              </w:rPr>
            </w:pPr>
          </w:p>
        </w:tc>
      </w:tr>
      <w:tr w:rsidR="0009202B" w14:paraId="5ADA3F2E" w14:textId="63F0B7C1" w:rsidTr="2EEF9A26">
        <w:trPr>
          <w:trHeight w:val="431"/>
        </w:trPr>
        <w:tc>
          <w:tcPr>
            <w:tcW w:w="10815" w:type="dxa"/>
            <w:gridSpan w:val="3"/>
            <w:vAlign w:val="center"/>
          </w:tcPr>
          <w:p w14:paraId="0000002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1.2.1.2 Subcontractors</w:t>
            </w:r>
          </w:p>
        </w:tc>
      </w:tr>
      <w:tr w:rsidR="00E04A5A" w14:paraId="796EB63A" w14:textId="68099308" w:rsidTr="2EEF9A26">
        <w:trPr>
          <w:trHeight w:val="1466"/>
        </w:trPr>
        <w:tc>
          <w:tcPr>
            <w:tcW w:w="877" w:type="dxa"/>
            <w:vAlign w:val="center"/>
          </w:tcPr>
          <w:p w14:paraId="00000028" w14:textId="32FCD16E" w:rsidR="0009202B" w:rsidRDefault="75C7690F">
            <w:pPr>
              <w:pStyle w:val="Normal1"/>
              <w:widowControl/>
              <w:jc w:val="center"/>
              <w:rPr>
                <w:rFonts w:ascii="Calibri" w:eastAsia="Calibri" w:hAnsi="Calibri" w:cs="Calibri"/>
                <w:sz w:val="22"/>
                <w:szCs w:val="22"/>
              </w:rPr>
            </w:pPr>
            <w:r w:rsidRPr="7FFE4D1F">
              <w:rPr>
                <w:rFonts w:ascii="Calibri" w:eastAsia="Calibri" w:hAnsi="Calibri" w:cs="Calibri"/>
                <w:sz w:val="22"/>
                <w:szCs w:val="22"/>
              </w:rPr>
              <w:lastRenderedPageBreak/>
              <w:t>4</w:t>
            </w:r>
          </w:p>
        </w:tc>
        <w:tc>
          <w:tcPr>
            <w:tcW w:w="8318" w:type="dxa"/>
            <w:vAlign w:val="center"/>
          </w:tcPr>
          <w:bookmarkStart w:id="3" w:name="_heading=h.86lzykbf57p5" w:colFirst="0" w:colLast="0" w:displacedByCustomXml="next"/>
          <w:bookmarkEnd w:id="3" w:displacedByCustomXml="next"/>
          <w:sdt>
            <w:sdtPr>
              <w:tag w:val="goog_rdk_10"/>
              <w:id w:val="1039168574"/>
            </w:sdtPr>
            <w:sdtContent>
              <w:p w14:paraId="282128A4" w14:textId="6983D8D0" w:rsidR="0009202B" w:rsidRPr="008D0DEB" w:rsidRDefault="001D71B8" w:rsidP="008D0DEB">
                <w:pPr>
                  <w:pStyle w:val="heading11"/>
                  <w:keepLines/>
                  <w:spacing w:before="200" w:after="240"/>
                  <w:rPr>
                    <w:rFonts w:ascii="Calibri" w:eastAsia="Calibri" w:hAnsi="Calibri" w:cs="Calibri"/>
                    <w:b w:val="0"/>
                    <w:sz w:val="22"/>
                    <w:szCs w:val="22"/>
                  </w:rPr>
                </w:pPr>
                <w:r>
                  <w:rPr>
                    <w:rFonts w:ascii="Calibri" w:eastAsia="Calibri" w:hAnsi="Calibri" w:cs="Calibri"/>
                    <w:b w:val="0"/>
                    <w:sz w:val="22"/>
                    <w:szCs w:val="22"/>
                  </w:rPr>
                  <w:t>The State requires that the Respondent not use the experience or qualifications of a Subcontractor to meet any of the Minimum Requirements for Responsiveness outlined in RFP Attachment I</w:t>
                </w:r>
                <w:del w:id="4" w:author="JS" w:date="2023-06-13T18:05:00Z">
                  <w:r w:rsidDel="006B4928">
                    <w:rPr>
                      <w:rFonts w:ascii="Calibri" w:eastAsia="Calibri" w:hAnsi="Calibri" w:cs="Calibri"/>
                      <w:b w:val="0"/>
                      <w:sz w:val="22"/>
                      <w:szCs w:val="22"/>
                    </w:rPr>
                    <w:delText>1</w:delText>
                  </w:r>
                </w:del>
                <w:r>
                  <w:rPr>
                    <w:rFonts w:ascii="Calibri" w:eastAsia="Calibri" w:hAnsi="Calibri" w:cs="Calibri"/>
                    <w:b w:val="0"/>
                    <w:sz w:val="22"/>
                    <w:szCs w:val="22"/>
                  </w:rPr>
                  <w:t>. These must be fulfilled exclusively through the qualifications and experience of the Respondent.</w:t>
                </w:r>
              </w:p>
            </w:sdtContent>
          </w:sdt>
          <w:p w14:paraId="7CB18AB1" w14:textId="77777777" w:rsidR="385C0700" w:rsidRDefault="385C0700"/>
        </w:tc>
        <w:tc>
          <w:tcPr>
            <w:tcW w:w="1620" w:type="dxa"/>
            <w:shd w:val="clear" w:color="auto" w:fill="B4C6E7" w:themeFill="accent5" w:themeFillTint="66"/>
            <w:vAlign w:val="center"/>
          </w:tcPr>
          <w:p w14:paraId="0000002A" w14:textId="77777777" w:rsidR="0009202B" w:rsidRDefault="0009202B">
            <w:pPr>
              <w:pStyle w:val="Normal1"/>
              <w:widowControl/>
              <w:rPr>
                <w:rFonts w:ascii="Calibri" w:eastAsia="Calibri" w:hAnsi="Calibri" w:cs="Calibri"/>
                <w:sz w:val="22"/>
                <w:szCs w:val="22"/>
              </w:rPr>
            </w:pPr>
          </w:p>
        </w:tc>
      </w:tr>
      <w:tr w:rsidR="0009202B" w14:paraId="0443928D" w14:textId="0D65098B" w:rsidTr="2EEF9A26">
        <w:trPr>
          <w:trHeight w:val="431"/>
        </w:trPr>
        <w:tc>
          <w:tcPr>
            <w:tcW w:w="10815" w:type="dxa"/>
            <w:gridSpan w:val="3"/>
            <w:vAlign w:val="center"/>
          </w:tcPr>
          <w:p w14:paraId="0000003D" w14:textId="5FEE2E12" w:rsidR="0009202B" w:rsidRDefault="001D71B8" w:rsidP="011C2923">
            <w:pPr>
              <w:pStyle w:val="Normal1"/>
              <w:widowControl/>
              <w:rPr>
                <w:rFonts w:ascii="Calibri" w:eastAsia="Calibri" w:hAnsi="Calibri" w:cs="Calibri"/>
                <w:b/>
                <w:bCs/>
                <w:sz w:val="22"/>
                <w:szCs w:val="22"/>
              </w:rPr>
            </w:pPr>
            <w:r w:rsidRPr="522A52AB">
              <w:rPr>
                <w:rFonts w:ascii="Calibri" w:eastAsia="Calibri" w:hAnsi="Calibri" w:cs="Calibri"/>
                <w:b/>
                <w:bCs/>
                <w:sz w:val="22"/>
                <w:szCs w:val="22"/>
              </w:rPr>
              <w:t>1.2.1.</w:t>
            </w:r>
            <w:r w:rsidR="2DB25C0E" w:rsidRPr="522A52AB">
              <w:rPr>
                <w:rFonts w:ascii="Calibri" w:eastAsia="Calibri" w:hAnsi="Calibri" w:cs="Calibri"/>
                <w:b/>
                <w:bCs/>
                <w:sz w:val="22"/>
                <w:szCs w:val="22"/>
              </w:rPr>
              <w:t>4</w:t>
            </w:r>
            <w:r w:rsidRPr="522A52AB">
              <w:rPr>
                <w:rFonts w:ascii="Calibri" w:eastAsia="Calibri" w:hAnsi="Calibri" w:cs="Calibri"/>
                <w:b/>
                <w:bCs/>
                <w:sz w:val="22"/>
                <w:szCs w:val="22"/>
              </w:rPr>
              <w:t xml:space="preserve"> Background Checks</w:t>
            </w:r>
          </w:p>
        </w:tc>
      </w:tr>
      <w:tr w:rsidR="00E04A5A" w14:paraId="26457E79" w14:textId="4596A4C8" w:rsidTr="2EEF9A26">
        <w:trPr>
          <w:trHeight w:val="1466"/>
        </w:trPr>
        <w:tc>
          <w:tcPr>
            <w:tcW w:w="877" w:type="dxa"/>
            <w:vAlign w:val="center"/>
          </w:tcPr>
          <w:p w14:paraId="00000040" w14:textId="58620A11" w:rsidR="0009202B" w:rsidRDefault="77866502">
            <w:pPr>
              <w:pStyle w:val="Normal1"/>
              <w:widowControl/>
              <w:jc w:val="center"/>
              <w:rPr>
                <w:rFonts w:ascii="Calibri" w:eastAsia="Calibri" w:hAnsi="Calibri" w:cs="Calibri"/>
                <w:sz w:val="22"/>
                <w:szCs w:val="22"/>
              </w:rPr>
            </w:pPr>
            <w:r w:rsidRPr="7FFE4D1F">
              <w:rPr>
                <w:rFonts w:ascii="Calibri" w:eastAsia="Calibri" w:hAnsi="Calibri" w:cs="Calibri"/>
                <w:sz w:val="22"/>
                <w:szCs w:val="22"/>
              </w:rPr>
              <w:t>5</w:t>
            </w:r>
          </w:p>
        </w:tc>
        <w:tc>
          <w:tcPr>
            <w:tcW w:w="8318" w:type="dxa"/>
            <w:vAlign w:val="center"/>
          </w:tcPr>
          <w:bookmarkStart w:id="5" w:name="_heading=h.5pisr7r49jzq" w:colFirst="0" w:colLast="0" w:displacedByCustomXml="next"/>
          <w:bookmarkEnd w:id="5" w:displacedByCustomXml="next"/>
          <w:sdt>
            <w:sdtPr>
              <w:tag w:val="goog_rdk_27"/>
              <w:id w:val="1344824304"/>
            </w:sdtPr>
            <w:sdtContent>
              <w:p w14:paraId="2FB86C82" w14:textId="0F62B819" w:rsidR="0009202B" w:rsidRPr="008D0DEB" w:rsidRDefault="00000000" w:rsidP="008D0DEB">
                <w:pPr>
                  <w:pStyle w:val="heading11"/>
                  <w:keepLines/>
                  <w:spacing w:before="200" w:after="240"/>
                  <w:rPr>
                    <w:rFonts w:ascii="Calibri" w:eastAsia="Calibri" w:hAnsi="Calibri" w:cs="Calibri"/>
                    <w:b w:val="0"/>
                    <w:bCs w:val="0"/>
                    <w:sz w:val="22"/>
                    <w:szCs w:val="22"/>
                  </w:rPr>
                </w:pPr>
                <w:sdt>
                  <w:sdtPr>
                    <w:tag w:val="goog_rdk_26"/>
                    <w:id w:val="1625766576"/>
                    <w:placeholder>
                      <w:docPart w:val="DefaultPlaceholder_1081868574"/>
                    </w:placeholder>
                  </w:sdtPr>
                  <w:sdtContent/>
                </w:sdt>
                <w:r w:rsidR="001D71B8" w:rsidRPr="2EEF9A26">
                  <w:rPr>
                    <w:rFonts w:ascii="Calibri" w:eastAsia="Calibri" w:hAnsi="Calibri" w:cs="Calibri"/>
                    <w:b w:val="0"/>
                    <w:bCs w:val="0"/>
                    <w:sz w:val="22"/>
                    <w:szCs w:val="22"/>
                  </w:rPr>
                  <w:t xml:space="preserve">The State requires that the Contractor, at their own expense, undertake a criminal history record background check for all Contractor and Subcontractor personnel assigned to work on the contract. For all Contractor and Subcontractor personnel assigned to work on Day 1 of the Contract, the fingerprints required to complete the criminal history record background check shall be </w:t>
                </w:r>
                <w:r w:rsidR="70C7F170" w:rsidRPr="2EEF9A26">
                  <w:rPr>
                    <w:rFonts w:ascii="Calibri" w:eastAsia="Calibri" w:hAnsi="Calibri" w:cs="Calibri"/>
                    <w:b w:val="0"/>
                    <w:bCs w:val="0"/>
                    <w:sz w:val="22"/>
                    <w:szCs w:val="22"/>
                  </w:rPr>
                  <w:t>completed and reviewed by the Contractor by</w:t>
                </w:r>
                <w:r w:rsidR="001D71B8" w:rsidRPr="2EEF9A26">
                  <w:rPr>
                    <w:rFonts w:ascii="Calibri" w:eastAsia="Calibri" w:hAnsi="Calibri" w:cs="Calibri"/>
                    <w:b w:val="0"/>
                    <w:bCs w:val="0"/>
                    <w:sz w:val="22"/>
                    <w:szCs w:val="22"/>
                  </w:rPr>
                  <w:t xml:space="preserve"> the 90th day of the Contract. </w:t>
                </w:r>
              </w:p>
            </w:sdtContent>
          </w:sdt>
          <w:p w14:paraId="54D79D06" w14:textId="77777777" w:rsidR="385C0700" w:rsidRDefault="385C0700"/>
        </w:tc>
        <w:tc>
          <w:tcPr>
            <w:tcW w:w="1620" w:type="dxa"/>
            <w:shd w:val="clear" w:color="auto" w:fill="B4C6E7" w:themeFill="accent5" w:themeFillTint="66"/>
            <w:vAlign w:val="center"/>
          </w:tcPr>
          <w:p w14:paraId="00000042" w14:textId="77777777" w:rsidR="0009202B" w:rsidRDefault="0009202B">
            <w:pPr>
              <w:pStyle w:val="Normal1"/>
              <w:widowControl/>
              <w:rPr>
                <w:rFonts w:ascii="Calibri" w:eastAsia="Calibri" w:hAnsi="Calibri" w:cs="Calibri"/>
                <w:sz w:val="22"/>
                <w:szCs w:val="22"/>
              </w:rPr>
            </w:pPr>
          </w:p>
        </w:tc>
      </w:tr>
      <w:tr w:rsidR="0009202B" w14:paraId="784D2084" w14:textId="3F3C6419" w:rsidTr="2EEF9A26">
        <w:trPr>
          <w:trHeight w:val="431"/>
        </w:trPr>
        <w:tc>
          <w:tcPr>
            <w:tcW w:w="10815" w:type="dxa"/>
            <w:gridSpan w:val="3"/>
            <w:vAlign w:val="center"/>
          </w:tcPr>
          <w:p w14:paraId="0000004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1.2.2.1.1.1 Contractor Account Representative</w:t>
            </w:r>
          </w:p>
        </w:tc>
      </w:tr>
      <w:tr w:rsidR="00E04A5A" w14:paraId="4971A416" w14:textId="7D6335B4" w:rsidTr="2EEF9A26">
        <w:trPr>
          <w:trHeight w:val="1466"/>
        </w:trPr>
        <w:tc>
          <w:tcPr>
            <w:tcW w:w="877" w:type="dxa"/>
            <w:vAlign w:val="center"/>
          </w:tcPr>
          <w:p w14:paraId="00000046" w14:textId="3B4A95E6" w:rsidR="0009202B" w:rsidRDefault="0D492E61">
            <w:pPr>
              <w:pStyle w:val="Normal1"/>
              <w:widowControl/>
              <w:jc w:val="center"/>
              <w:rPr>
                <w:rFonts w:ascii="Calibri" w:eastAsia="Calibri" w:hAnsi="Calibri" w:cs="Calibri"/>
                <w:sz w:val="22"/>
                <w:szCs w:val="22"/>
              </w:rPr>
            </w:pPr>
            <w:r w:rsidRPr="7FFE4D1F">
              <w:rPr>
                <w:rFonts w:ascii="Calibri" w:eastAsia="Calibri" w:hAnsi="Calibri" w:cs="Calibri"/>
                <w:sz w:val="22"/>
                <w:szCs w:val="22"/>
              </w:rPr>
              <w:t>6</w:t>
            </w:r>
          </w:p>
        </w:tc>
        <w:tc>
          <w:tcPr>
            <w:tcW w:w="8318" w:type="dxa"/>
            <w:vAlign w:val="center"/>
          </w:tcPr>
          <w:sdt>
            <w:sdtPr>
              <w:tag w:val="goog_rdk_29"/>
              <w:id w:val="892545180"/>
            </w:sdtPr>
            <w:sdtContent>
              <w:p w14:paraId="0000004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designate an individual who will be primarily dedicated to the State account (the “Contractor Account Representative”) who:</w:t>
                </w:r>
              </w:p>
            </w:sdtContent>
          </w:sdt>
          <w:sdt>
            <w:sdtPr>
              <w:tag w:val="goog_rdk_30"/>
              <w:id w:val="1197192236"/>
            </w:sdtPr>
            <w:sdtContent>
              <w:p w14:paraId="00000048"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be the primary contact for the State in dealing with the Contractor </w:t>
                </w:r>
              </w:p>
            </w:sdtContent>
          </w:sdt>
          <w:sdt>
            <w:sdtPr>
              <w:tag w:val="goog_rdk_31"/>
              <w:id w:val="1413047511"/>
            </w:sdtPr>
            <w:sdtContent>
              <w:p w14:paraId="00000049"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have overall responsibility for managing and coordinating the delivery of the services, </w:t>
                </w:r>
              </w:p>
            </w:sdtContent>
          </w:sdt>
          <w:sdt>
            <w:sdtPr>
              <w:tag w:val="goog_rdk_32"/>
              <w:id w:val="-675412144"/>
            </w:sdtPr>
            <w:sdtContent>
              <w:p w14:paraId="0000004A"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Must meet regularly with the State Account Representatives and </w:t>
                </w:r>
              </w:p>
            </w:sdtContent>
          </w:sdt>
          <w:bookmarkStart w:id="6" w:name="_heading=h.mz0yn2brkwtj" w:colFirst="0" w:colLast="0" w:displacedByCustomXml="next"/>
          <w:bookmarkEnd w:id="6" w:displacedByCustomXml="next"/>
          <w:sdt>
            <w:sdtPr>
              <w:tag w:val="goog_rdk_33"/>
              <w:id w:val="-582909140"/>
            </w:sdtPr>
            <w:sdtContent>
              <w:p w14:paraId="28B628B6" w14:textId="46BE1862" w:rsidR="56A37B6E" w:rsidRPr="008D0DEB" w:rsidRDefault="001D71B8" w:rsidP="008D0DEB">
                <w:pPr>
                  <w:pStyle w:val="heading11"/>
                  <w:keepLines/>
                  <w:numPr>
                    <w:ilvl w:val="0"/>
                    <w:numId w:val="9"/>
                  </w:numPr>
                  <w:spacing w:before="120" w:after="120"/>
                  <w:rPr>
                    <w:rFonts w:ascii="Calibri" w:eastAsia="Calibri" w:hAnsi="Calibri" w:cs="Calibri"/>
                    <w:b w:val="0"/>
                    <w:bCs w:val="0"/>
                    <w:sz w:val="22"/>
                    <w:szCs w:val="22"/>
                  </w:rPr>
                </w:pPr>
                <w:r w:rsidRPr="56A37B6E">
                  <w:rPr>
                    <w:rFonts w:ascii="Calibri" w:eastAsia="Calibri" w:hAnsi="Calibri" w:cs="Calibri"/>
                    <w:b w:val="0"/>
                    <w:bCs w:val="0"/>
                    <w:sz w:val="22"/>
                    <w:szCs w:val="22"/>
                  </w:rPr>
                  <w:t>Must have the authority to make decisions and commit the Contractor’s firm with respect to actions to be taken by the Contractor in the ordinary course of day-to-day management of the Contractor’s account in accordance with this RFP.</w:t>
                </w:r>
              </w:p>
            </w:sdtContent>
          </w:sdt>
          <w:p w14:paraId="702A5BC8" w14:textId="77777777" w:rsidR="385C0700" w:rsidRDefault="385C0700"/>
        </w:tc>
        <w:tc>
          <w:tcPr>
            <w:tcW w:w="1620" w:type="dxa"/>
            <w:shd w:val="clear" w:color="auto" w:fill="B4C6E7" w:themeFill="accent5" w:themeFillTint="66"/>
            <w:vAlign w:val="center"/>
          </w:tcPr>
          <w:p w14:paraId="0000004C" w14:textId="77777777" w:rsidR="0009202B" w:rsidRDefault="0009202B">
            <w:pPr>
              <w:pStyle w:val="Normal1"/>
              <w:widowControl/>
              <w:rPr>
                <w:rFonts w:ascii="Calibri" w:eastAsia="Calibri" w:hAnsi="Calibri" w:cs="Calibri"/>
                <w:sz w:val="22"/>
                <w:szCs w:val="22"/>
              </w:rPr>
            </w:pPr>
          </w:p>
        </w:tc>
      </w:tr>
      <w:tr w:rsidR="0009202B" w14:paraId="59DB5490" w14:textId="62102948" w:rsidTr="2EEF9A26">
        <w:trPr>
          <w:trHeight w:val="431"/>
        </w:trPr>
        <w:tc>
          <w:tcPr>
            <w:tcW w:w="10815" w:type="dxa"/>
            <w:gridSpan w:val="3"/>
            <w:vAlign w:val="center"/>
          </w:tcPr>
          <w:p w14:paraId="000000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1.2.2.2.1 Issue Escalations</w:t>
            </w:r>
          </w:p>
        </w:tc>
      </w:tr>
      <w:tr w:rsidR="00E04A5A" w14:paraId="09A1A9AC" w14:textId="1D555A17" w:rsidTr="2EEF9A26">
        <w:trPr>
          <w:trHeight w:val="1466"/>
        </w:trPr>
        <w:tc>
          <w:tcPr>
            <w:tcW w:w="877" w:type="dxa"/>
            <w:vAlign w:val="center"/>
          </w:tcPr>
          <w:p w14:paraId="00000050" w14:textId="2C4F47EE" w:rsidR="0009202B" w:rsidRDefault="71C317A4">
            <w:pPr>
              <w:pStyle w:val="Normal1"/>
              <w:widowControl/>
              <w:jc w:val="center"/>
              <w:rPr>
                <w:rFonts w:ascii="Calibri" w:eastAsia="Calibri" w:hAnsi="Calibri" w:cs="Calibri"/>
                <w:sz w:val="22"/>
                <w:szCs w:val="22"/>
              </w:rPr>
            </w:pPr>
            <w:r w:rsidRPr="7FFE4D1F">
              <w:rPr>
                <w:rFonts w:ascii="Calibri" w:eastAsia="Calibri" w:hAnsi="Calibri" w:cs="Calibri"/>
                <w:sz w:val="22"/>
                <w:szCs w:val="22"/>
              </w:rPr>
              <w:t>7</w:t>
            </w:r>
          </w:p>
        </w:tc>
        <w:tc>
          <w:tcPr>
            <w:tcW w:w="8318" w:type="dxa"/>
            <w:vAlign w:val="center"/>
          </w:tcPr>
          <w:sdt>
            <w:sdtPr>
              <w:tag w:val="goog_rdk_35"/>
              <w:id w:val="-2046202868"/>
            </w:sdtPr>
            <w:sdtContent>
              <w:p w14:paraId="00000051" w14:textId="77777777" w:rsidR="0009202B" w:rsidRDefault="001D71B8">
                <w:pPr>
                  <w:pStyle w:val="Heading1"/>
                  <w:keepLines/>
                  <w:spacing w:before="200" w:after="200" w:line="276" w:lineRule="auto"/>
                  <w:rPr>
                    <w:rFonts w:ascii="Calibri" w:eastAsia="Calibri" w:hAnsi="Calibri" w:cs="Calibri"/>
                    <w:b w:val="0"/>
                    <w:sz w:val="22"/>
                    <w:szCs w:val="22"/>
                  </w:rPr>
                </w:pPr>
                <w:r>
                  <w:rPr>
                    <w:rFonts w:ascii="Calibri" w:eastAsia="Calibri" w:hAnsi="Calibri" w:cs="Calibri"/>
                    <w:b w:val="0"/>
                    <w:sz w:val="22"/>
                    <w:szCs w:val="22"/>
                  </w:rPr>
                  <w:t>The State requires that the Contractor provide an issue resolution process and escalation procedure that includes the following minimum requirements:</w:t>
                </w:r>
              </w:p>
            </w:sdtContent>
          </w:sdt>
          <w:sdt>
            <w:sdtPr>
              <w:tag w:val="goog_rdk_36"/>
              <w:id w:val="1920056809"/>
            </w:sdtPr>
            <w:sdtContent>
              <w:p w14:paraId="00000052"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matrix with escalation contact points</w:t>
                </w:r>
              </w:p>
            </w:sdtContent>
          </w:sdt>
          <w:sdt>
            <w:sdtPr>
              <w:tag w:val="goog_rdk_37"/>
              <w:id w:val="-393895127"/>
            </w:sdtPr>
            <w:sdtContent>
              <w:p w14:paraId="00000053"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paths for different escalation areas and levels (Critical, Urgent, Medium, Query)</w:t>
                </w:r>
              </w:p>
            </w:sdtContent>
          </w:sdt>
          <w:sdt>
            <w:sdtPr>
              <w:tag w:val="goog_rdk_38"/>
              <w:id w:val="-962810991"/>
            </w:sdtPr>
            <w:sdtContent>
              <w:p w14:paraId="00000054"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Impact assessment which explains the level of the issue (</w:t>
                </w:r>
                <w:proofErr w:type="gramStart"/>
                <w:r>
                  <w:rPr>
                    <w:rFonts w:ascii="Calibri" w:eastAsia="Calibri" w:hAnsi="Calibri" w:cs="Calibri"/>
                    <w:b w:val="0"/>
                    <w:sz w:val="22"/>
                    <w:szCs w:val="22"/>
                  </w:rPr>
                  <w:t>e.g.</w:t>
                </w:r>
                <w:proofErr w:type="gramEnd"/>
                <w:r>
                  <w:rPr>
                    <w:rFonts w:ascii="Calibri" w:eastAsia="Calibri" w:hAnsi="Calibri" w:cs="Calibri"/>
                    <w:b w:val="0"/>
                    <w:sz w:val="22"/>
                    <w:szCs w:val="22"/>
                  </w:rPr>
                  <w:t xml:space="preserve"> Statewide, multiple State entities, or only a single State entity)</w:t>
                </w:r>
              </w:p>
            </w:sdtContent>
          </w:sdt>
          <w:sdt>
            <w:sdtPr>
              <w:tag w:val="goog_rdk_39"/>
              <w:id w:val="940105700"/>
            </w:sdtPr>
            <w:sdtContent>
              <w:p w14:paraId="00000055"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Initial response time frames and resolution time periods</w:t>
                </w:r>
              </w:p>
            </w:sdtContent>
          </w:sdt>
          <w:sdt>
            <w:sdtPr>
              <w:tag w:val="goog_rdk_40"/>
              <w:id w:val="-2004121095"/>
            </w:sdtPr>
            <w:sdtContent>
              <w:p w14:paraId="00000056"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A tracking system that assigns unique tracking IDs to each reported issue which will be maintained for the life of the contract.</w:t>
                </w:r>
              </w:p>
            </w:sdtContent>
          </w:sdt>
          <w:sdt>
            <w:sdtPr>
              <w:tag w:val="goog_rdk_41"/>
              <w:id w:val="-2113188735"/>
            </w:sdtPr>
            <w:sdtContent>
              <w:p w14:paraId="3B00886A" w14:textId="3574D657" w:rsidR="0009202B" w:rsidRPr="008D0DEB" w:rsidRDefault="001D71B8" w:rsidP="008D0DEB">
                <w:pPr>
                  <w:pStyle w:val="heading11"/>
                  <w:keepLines/>
                  <w:numPr>
                    <w:ilvl w:val="0"/>
                    <w:numId w:val="20"/>
                  </w:numPr>
                  <w:spacing w:before="120" w:after="200"/>
                  <w:rPr>
                    <w:rFonts w:ascii="Calibri" w:eastAsia="Calibri" w:hAnsi="Calibri" w:cs="Calibri"/>
                    <w:b w:val="0"/>
                    <w:sz w:val="22"/>
                    <w:szCs w:val="22"/>
                  </w:rPr>
                </w:pPr>
                <w:r>
                  <w:rPr>
                    <w:rFonts w:ascii="Calibri" w:eastAsia="Calibri" w:hAnsi="Calibri" w:cs="Calibri"/>
                    <w:b w:val="0"/>
                    <w:sz w:val="22"/>
                    <w:szCs w:val="22"/>
                  </w:rPr>
                  <w:t>Monthly reporting of issue resolution status to the State contract administrator and to the State Entity(s) impacted</w:t>
                </w:r>
              </w:p>
            </w:sdtContent>
          </w:sdt>
          <w:p w14:paraId="41C77882" w14:textId="77777777" w:rsidR="385C0700" w:rsidRDefault="385C0700"/>
        </w:tc>
        <w:tc>
          <w:tcPr>
            <w:tcW w:w="1620" w:type="dxa"/>
            <w:shd w:val="clear" w:color="auto" w:fill="B4C6E7" w:themeFill="accent5" w:themeFillTint="66"/>
            <w:vAlign w:val="center"/>
          </w:tcPr>
          <w:p w14:paraId="00000058" w14:textId="77777777" w:rsidR="0009202B" w:rsidRDefault="0009202B">
            <w:pPr>
              <w:pStyle w:val="Normal1"/>
              <w:widowControl/>
              <w:spacing w:line="276" w:lineRule="auto"/>
              <w:rPr>
                <w:rFonts w:ascii="Calibri" w:eastAsia="Calibri" w:hAnsi="Calibri" w:cs="Calibri"/>
                <w:b/>
                <w:sz w:val="22"/>
                <w:szCs w:val="22"/>
              </w:rPr>
            </w:pPr>
          </w:p>
        </w:tc>
      </w:tr>
      <w:tr w:rsidR="2EEF9A26" w14:paraId="23177DA4" w14:textId="77777777" w:rsidTr="2EEF9A26">
        <w:trPr>
          <w:trHeight w:val="432"/>
        </w:trPr>
        <w:tc>
          <w:tcPr>
            <w:tcW w:w="10815" w:type="dxa"/>
            <w:gridSpan w:val="3"/>
            <w:vAlign w:val="center"/>
          </w:tcPr>
          <w:p w14:paraId="48FBD8E6" w14:textId="46202751" w:rsidR="46DF5C9F" w:rsidRDefault="46DF5C9F" w:rsidP="2EEF9A26">
            <w:pPr>
              <w:pStyle w:val="Normal1"/>
              <w:rPr>
                <w:rFonts w:ascii="Calibri" w:eastAsia="Calibri" w:hAnsi="Calibri" w:cs="Calibri"/>
                <w:b/>
                <w:bCs/>
                <w:sz w:val="22"/>
                <w:szCs w:val="22"/>
              </w:rPr>
            </w:pPr>
            <w:r w:rsidRPr="2EEF9A26">
              <w:rPr>
                <w:rFonts w:ascii="Calibri" w:eastAsia="Calibri" w:hAnsi="Calibri" w:cs="Calibri"/>
                <w:b/>
                <w:bCs/>
                <w:sz w:val="22"/>
                <w:szCs w:val="22"/>
              </w:rPr>
              <w:lastRenderedPageBreak/>
              <w:t xml:space="preserve">1.3.1 Required Operating Environment &amp; Infrastructure Technology  </w:t>
            </w:r>
          </w:p>
        </w:tc>
      </w:tr>
      <w:tr w:rsidR="2EEF9A26" w14:paraId="25000235" w14:textId="77777777" w:rsidTr="2EEF9A26">
        <w:trPr>
          <w:trHeight w:val="432"/>
        </w:trPr>
        <w:tc>
          <w:tcPr>
            <w:tcW w:w="877" w:type="dxa"/>
            <w:vAlign w:val="center"/>
          </w:tcPr>
          <w:p w14:paraId="37723C8F" w14:textId="2610A0B5" w:rsidR="46DF5C9F" w:rsidRDefault="46DF5C9F" w:rsidP="2EEF9A26">
            <w:pPr>
              <w:pStyle w:val="Normal1"/>
              <w:jc w:val="center"/>
              <w:rPr>
                <w:rFonts w:ascii="Calibri" w:eastAsia="Calibri" w:hAnsi="Calibri" w:cs="Calibri"/>
                <w:b/>
                <w:bCs/>
                <w:sz w:val="22"/>
                <w:szCs w:val="22"/>
              </w:rPr>
            </w:pPr>
            <w:r w:rsidRPr="2EEF9A26">
              <w:rPr>
                <w:rFonts w:ascii="Calibri" w:eastAsia="Calibri" w:hAnsi="Calibri" w:cs="Calibri"/>
                <w:sz w:val="22"/>
                <w:szCs w:val="22"/>
              </w:rPr>
              <w:t>8</w:t>
            </w:r>
          </w:p>
        </w:tc>
        <w:tc>
          <w:tcPr>
            <w:tcW w:w="8318" w:type="dxa"/>
            <w:vAlign w:val="center"/>
          </w:tcPr>
          <w:p w14:paraId="4A615CEF" w14:textId="68896C76" w:rsidR="46DF5C9F" w:rsidRDefault="46DF5C9F" w:rsidP="2EEF9A26">
            <w:pPr>
              <w:pStyle w:val="Normal1"/>
              <w:rPr>
                <w:rFonts w:ascii="Calibri" w:eastAsia="Calibri" w:hAnsi="Calibri" w:cs="Calibri"/>
                <w:sz w:val="22"/>
                <w:szCs w:val="22"/>
              </w:rPr>
            </w:pPr>
            <w:r w:rsidRPr="2EEF9A26">
              <w:rPr>
                <w:rFonts w:ascii="Calibri" w:eastAsia="Calibri" w:hAnsi="Calibri" w:cs="Calibri"/>
                <w:sz w:val="22"/>
                <w:szCs w:val="22"/>
              </w:rPr>
              <w:t>If the Contractor elects to use hyper-scalers, the Contractor must utilize the State’s tenant.  If the Contractor elects to host in the cloud, they must choose which of the State’s cloud tenants they will utilize between Microsoft Azure, Amazon Web Services (AWS), and Google Cloud Platform (GCP). The Contractor must manage their cloud environment within a carved-out space in the State tenant. The State shall bill the Contractor for their usage of the State’s tenant.</w:t>
            </w:r>
          </w:p>
        </w:tc>
        <w:tc>
          <w:tcPr>
            <w:tcW w:w="1620" w:type="dxa"/>
            <w:shd w:val="clear" w:color="auto" w:fill="B4C6E7" w:themeFill="accent5" w:themeFillTint="66"/>
            <w:vAlign w:val="center"/>
          </w:tcPr>
          <w:p w14:paraId="4F7DFDBE" w14:textId="3E053347" w:rsidR="2EEF9A26" w:rsidRDefault="2EEF9A26" w:rsidP="2EEF9A26">
            <w:pPr>
              <w:pStyle w:val="Normal1"/>
              <w:rPr>
                <w:rFonts w:ascii="Calibri" w:eastAsia="Calibri" w:hAnsi="Calibri" w:cs="Calibri"/>
                <w:b/>
                <w:bCs/>
                <w:sz w:val="22"/>
                <w:szCs w:val="22"/>
              </w:rPr>
            </w:pPr>
          </w:p>
        </w:tc>
      </w:tr>
      <w:tr w:rsidR="0009202B" w14:paraId="71B63D98" w14:textId="6E6DF1FB" w:rsidTr="2EEF9A26">
        <w:trPr>
          <w:trHeight w:val="432"/>
        </w:trPr>
        <w:tc>
          <w:tcPr>
            <w:tcW w:w="10815" w:type="dxa"/>
            <w:gridSpan w:val="3"/>
            <w:vAlign w:val="center"/>
          </w:tcPr>
          <w:p w14:paraId="00000059"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1.3.1.2.2 Internet Bandwidth Support</w:t>
            </w:r>
          </w:p>
        </w:tc>
      </w:tr>
      <w:tr w:rsidR="00E04A5A" w14:paraId="335AA7E9" w14:textId="0AE90AEB" w:rsidTr="2EEF9A26">
        <w:trPr>
          <w:trHeight w:val="1466"/>
        </w:trPr>
        <w:tc>
          <w:tcPr>
            <w:tcW w:w="877" w:type="dxa"/>
            <w:vAlign w:val="center"/>
          </w:tcPr>
          <w:p w14:paraId="0000005C" w14:textId="344EB264" w:rsidR="0009202B" w:rsidRDefault="3D6821FF">
            <w:pPr>
              <w:pStyle w:val="Normal1"/>
              <w:widowControl/>
              <w:jc w:val="center"/>
              <w:rPr>
                <w:rFonts w:ascii="Calibri" w:eastAsia="Calibri" w:hAnsi="Calibri" w:cs="Calibri"/>
                <w:sz w:val="22"/>
                <w:szCs w:val="22"/>
              </w:rPr>
            </w:pPr>
            <w:r w:rsidRPr="2EEF9A26">
              <w:rPr>
                <w:rFonts w:ascii="Calibri" w:eastAsia="Calibri" w:hAnsi="Calibri" w:cs="Calibri"/>
                <w:sz w:val="22"/>
                <w:szCs w:val="22"/>
              </w:rPr>
              <w:t>9</w:t>
            </w:r>
          </w:p>
        </w:tc>
        <w:tc>
          <w:tcPr>
            <w:tcW w:w="8318" w:type="dxa"/>
            <w:vAlign w:val="center"/>
          </w:tcPr>
          <w:p w14:paraId="0000005D" w14:textId="7B148AD4" w:rsidR="0009202B" w:rsidRDefault="09E5E1DE">
            <w:pPr>
              <w:pStyle w:val="Heading1"/>
              <w:keepLines/>
              <w:spacing w:before="120" w:after="120"/>
              <w:rPr>
                <w:rFonts w:ascii="Calibri" w:eastAsia="Calibri" w:hAnsi="Calibri" w:cs="Calibri"/>
                <w:b w:val="0"/>
                <w:sz w:val="22"/>
                <w:szCs w:val="22"/>
              </w:rPr>
            </w:pPr>
            <w:bookmarkStart w:id="7" w:name="_heading=h.mih3avuc2mk2"/>
            <w:bookmarkEnd w:id="7"/>
            <w:r w:rsidRPr="011C2923">
              <w:rPr>
                <w:rFonts w:ascii="Calibri" w:eastAsia="Calibri" w:hAnsi="Calibri" w:cs="Calibri"/>
                <w:b w:val="0"/>
                <w:sz w:val="22"/>
                <w:szCs w:val="22"/>
              </w:rPr>
              <w:t>The State requires that the Data Cent</w:t>
            </w:r>
            <w:r w:rsidR="5F2BCA10" w:rsidRPr="011C2923">
              <w:rPr>
                <w:rFonts w:ascii="Calibri" w:eastAsia="Calibri" w:hAnsi="Calibri" w:cs="Calibri"/>
                <w:b w:val="0"/>
                <w:sz w:val="22"/>
                <w:szCs w:val="22"/>
              </w:rPr>
              <w:t>e</w:t>
            </w:r>
            <w:r w:rsidRPr="011C2923">
              <w:rPr>
                <w:rFonts w:ascii="Calibri" w:eastAsia="Calibri" w:hAnsi="Calibri" w:cs="Calibri"/>
                <w:b w:val="0"/>
                <w:sz w:val="22"/>
                <w:szCs w:val="22"/>
              </w:rPr>
              <w:t xml:space="preserve">r must support at minimum 100MB bandwidth with the ability to burst up to 20GB. All Data Center gear and ports must have the ability to burst up to 20GB. </w:t>
            </w:r>
            <w:r w:rsidR="26EBB3D3" w:rsidRPr="011C2923">
              <w:rPr>
                <w:rFonts w:ascii="Calibri" w:eastAsia="Calibri" w:hAnsi="Calibri" w:cs="Calibri"/>
                <w:b w:val="0"/>
                <w:sz w:val="22"/>
                <w:szCs w:val="22"/>
              </w:rPr>
              <w:t>These data standards are calculated as the 95</w:t>
            </w:r>
            <w:r w:rsidR="26EBB3D3" w:rsidRPr="011C2923">
              <w:rPr>
                <w:rFonts w:ascii="Calibri" w:eastAsia="Calibri" w:hAnsi="Calibri" w:cs="Calibri"/>
                <w:b w:val="0"/>
                <w:sz w:val="22"/>
                <w:szCs w:val="22"/>
                <w:vertAlign w:val="superscript"/>
              </w:rPr>
              <w:t>th</w:t>
            </w:r>
            <w:r w:rsidR="26EBB3D3" w:rsidRPr="011C2923">
              <w:rPr>
                <w:rFonts w:ascii="Calibri" w:eastAsia="Calibri" w:hAnsi="Calibri" w:cs="Calibri"/>
                <w:b w:val="0"/>
                <w:sz w:val="22"/>
                <w:szCs w:val="22"/>
              </w:rPr>
              <w:t xml:space="preserve"> percentile based on five-minute samples.</w:t>
            </w:r>
          </w:p>
        </w:tc>
        <w:tc>
          <w:tcPr>
            <w:tcW w:w="1620" w:type="dxa"/>
            <w:shd w:val="clear" w:color="auto" w:fill="B4C6E7" w:themeFill="accent5" w:themeFillTint="66"/>
            <w:vAlign w:val="center"/>
          </w:tcPr>
          <w:p w14:paraId="0000005E" w14:textId="77777777" w:rsidR="0009202B" w:rsidRDefault="0009202B">
            <w:pPr>
              <w:pStyle w:val="Normal1"/>
              <w:widowControl/>
              <w:rPr>
                <w:rFonts w:ascii="Calibri" w:eastAsia="Calibri" w:hAnsi="Calibri" w:cs="Calibri"/>
                <w:sz w:val="22"/>
                <w:szCs w:val="22"/>
              </w:rPr>
            </w:pPr>
          </w:p>
        </w:tc>
      </w:tr>
      <w:tr w:rsidR="0009202B" w14:paraId="5C59001D" w14:textId="5E681D03" w:rsidTr="2EEF9A26">
        <w:trPr>
          <w:trHeight w:val="432"/>
        </w:trPr>
        <w:tc>
          <w:tcPr>
            <w:tcW w:w="10815" w:type="dxa"/>
            <w:gridSpan w:val="3"/>
            <w:vAlign w:val="center"/>
          </w:tcPr>
          <w:p w14:paraId="000000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1.3.1.4 Cloud Hosting</w:t>
            </w:r>
          </w:p>
        </w:tc>
      </w:tr>
      <w:tr w:rsidR="00E04A5A" w14:paraId="654DA7D1" w14:textId="5B2DD63A" w:rsidTr="2EEF9A26">
        <w:trPr>
          <w:trHeight w:val="1466"/>
        </w:trPr>
        <w:tc>
          <w:tcPr>
            <w:tcW w:w="877" w:type="dxa"/>
            <w:vAlign w:val="center"/>
          </w:tcPr>
          <w:p w14:paraId="0000009A" w14:textId="02449F13" w:rsidR="0009202B" w:rsidRDefault="0BEC39C6">
            <w:pPr>
              <w:pStyle w:val="Normal1"/>
              <w:widowControl/>
              <w:jc w:val="center"/>
              <w:rPr>
                <w:rFonts w:ascii="Calibri" w:eastAsia="Calibri" w:hAnsi="Calibri" w:cs="Calibri"/>
                <w:sz w:val="22"/>
                <w:szCs w:val="22"/>
              </w:rPr>
            </w:pPr>
            <w:r w:rsidRPr="2EEF9A26">
              <w:rPr>
                <w:rFonts w:ascii="Calibri" w:eastAsia="Calibri" w:hAnsi="Calibri" w:cs="Calibri"/>
                <w:sz w:val="22"/>
                <w:szCs w:val="22"/>
              </w:rPr>
              <w:t>10</w:t>
            </w:r>
          </w:p>
        </w:tc>
        <w:tc>
          <w:tcPr>
            <w:tcW w:w="8318" w:type="dxa"/>
            <w:vAlign w:val="center"/>
          </w:tcPr>
          <w:p w14:paraId="000000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any cloud offering provided by the Contractor adhere to the security standards and requirements as outlined in Attachment M: IOT Cloud Provider Questionnaire. </w:t>
            </w:r>
          </w:p>
        </w:tc>
        <w:tc>
          <w:tcPr>
            <w:tcW w:w="1620" w:type="dxa"/>
            <w:shd w:val="clear" w:color="auto" w:fill="B4C6E7" w:themeFill="accent5" w:themeFillTint="66"/>
            <w:vAlign w:val="center"/>
          </w:tcPr>
          <w:p w14:paraId="0000009C" w14:textId="77777777" w:rsidR="0009202B" w:rsidRDefault="0009202B">
            <w:pPr>
              <w:pStyle w:val="Normal1"/>
              <w:widowControl/>
              <w:rPr>
                <w:rFonts w:ascii="Calibri" w:eastAsia="Calibri" w:hAnsi="Calibri" w:cs="Calibri"/>
                <w:sz w:val="22"/>
                <w:szCs w:val="22"/>
              </w:rPr>
            </w:pPr>
          </w:p>
        </w:tc>
      </w:tr>
      <w:tr w:rsidR="42A50763" w14:paraId="317B6865" w14:textId="77777777" w:rsidTr="2EEF9A26">
        <w:trPr>
          <w:trHeight w:val="1466"/>
        </w:trPr>
        <w:tc>
          <w:tcPr>
            <w:tcW w:w="877" w:type="dxa"/>
            <w:vAlign w:val="center"/>
          </w:tcPr>
          <w:p w14:paraId="5D074A4C" w14:textId="35B2695D" w:rsidR="42A50763" w:rsidRDefault="46E9812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1</w:t>
            </w:r>
            <w:r w:rsidR="1EBF22C1" w:rsidRPr="2EEF9A26">
              <w:rPr>
                <w:rFonts w:ascii="Calibri" w:eastAsia="Calibri" w:hAnsi="Calibri" w:cs="Calibri"/>
                <w:sz w:val="22"/>
                <w:szCs w:val="22"/>
              </w:rPr>
              <w:t>1</w:t>
            </w:r>
          </w:p>
        </w:tc>
        <w:tc>
          <w:tcPr>
            <w:tcW w:w="8318" w:type="dxa"/>
            <w:vAlign w:val="center"/>
          </w:tcPr>
          <w:p w14:paraId="1B041D4B" w14:textId="2A73D9AF" w:rsidR="133D49C5" w:rsidRDefault="133D49C5" w:rsidP="00015480">
            <w:pPr>
              <w:pStyle w:val="Heading1"/>
              <w:rPr>
                <w:rFonts w:ascii="Calibri" w:eastAsia="Calibri" w:hAnsi="Calibri" w:cs="Calibri"/>
                <w:sz w:val="22"/>
                <w:szCs w:val="22"/>
              </w:rPr>
            </w:pPr>
            <w:r w:rsidRPr="42A50763">
              <w:rPr>
                <w:rFonts w:ascii="Calibri" w:eastAsia="Calibri" w:hAnsi="Calibri" w:cs="Calibri"/>
                <w:b w:val="0"/>
                <w:sz w:val="22"/>
                <w:szCs w:val="22"/>
              </w:rPr>
              <w:t>The State requires that any cloud offering provided by the Contractor adhere to FedRAMP Moderate standards.</w:t>
            </w:r>
          </w:p>
        </w:tc>
        <w:tc>
          <w:tcPr>
            <w:tcW w:w="1620" w:type="dxa"/>
            <w:shd w:val="clear" w:color="auto" w:fill="B4C6E7" w:themeFill="accent5" w:themeFillTint="66"/>
            <w:vAlign w:val="center"/>
          </w:tcPr>
          <w:p w14:paraId="06F16F3F" w14:textId="2768491F" w:rsidR="42A50763" w:rsidRDefault="42A50763" w:rsidP="00015480">
            <w:pPr>
              <w:pStyle w:val="Normal1"/>
              <w:rPr>
                <w:rFonts w:ascii="Calibri" w:eastAsia="Calibri" w:hAnsi="Calibri" w:cs="Calibri"/>
                <w:sz w:val="22"/>
                <w:szCs w:val="22"/>
              </w:rPr>
            </w:pPr>
          </w:p>
        </w:tc>
      </w:tr>
      <w:tr w:rsidR="00E04A5A" w14:paraId="6F421846" w14:textId="08805C9F" w:rsidTr="2EEF9A26">
        <w:trPr>
          <w:trHeight w:val="1466"/>
        </w:trPr>
        <w:tc>
          <w:tcPr>
            <w:tcW w:w="877" w:type="dxa"/>
            <w:vAlign w:val="center"/>
          </w:tcPr>
          <w:p w14:paraId="0000009D" w14:textId="58FC3553" w:rsidR="0009202B" w:rsidRDefault="35939C1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2</w:t>
            </w:r>
          </w:p>
        </w:tc>
        <w:tc>
          <w:tcPr>
            <w:tcW w:w="8318" w:type="dxa"/>
            <w:vAlign w:val="center"/>
          </w:tcPr>
          <w:p w14:paraId="0000009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For Cloud Hosting Solutions, the State requires that the Contractor provide all of the technology infrastructure and all related managed services required to run and manage the application, including, but not limited to:</w:t>
            </w:r>
          </w:p>
          <w:p w14:paraId="0000009F"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Ensure infrastructure security aligns with IOT’s security policies</w:t>
            </w:r>
          </w:p>
          <w:p w14:paraId="000000A0"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infrastructure capacity as needed</w:t>
            </w:r>
          </w:p>
          <w:p w14:paraId="000000A1"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environments</w:t>
            </w:r>
          </w:p>
          <w:p w14:paraId="000000A2"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storage</w:t>
            </w:r>
          </w:p>
          <w:p w14:paraId="000000A3"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Provide operating system, application and database backup and recovery services</w:t>
            </w:r>
          </w:p>
          <w:p w14:paraId="000000A4"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Perform infrastructure capacity planning</w:t>
            </w:r>
          </w:p>
          <w:p w14:paraId="000000A5"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Provide Level 2/3 support for infrastructure in accordance with the IOT’S incident management processes</w:t>
            </w:r>
          </w:p>
          <w:p w14:paraId="000000A6" w14:textId="0CA2B3AF"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 xml:space="preserve">Plan and execute required infrastructure changes in accordance with the IOT’S </w:t>
            </w:r>
            <w:r w:rsidR="2873B501" w:rsidRPr="56A37B6E">
              <w:rPr>
                <w:rFonts w:ascii="Calibri" w:eastAsia="Calibri" w:hAnsi="Calibri" w:cs="Calibri"/>
                <w:color w:val="000000" w:themeColor="text1"/>
                <w:sz w:val="22"/>
                <w:szCs w:val="22"/>
              </w:rPr>
              <w:t>change and</w:t>
            </w:r>
            <w:r w:rsidRPr="56A37B6E">
              <w:rPr>
                <w:rFonts w:ascii="Calibri" w:eastAsia="Calibri" w:hAnsi="Calibri" w:cs="Calibri"/>
                <w:color w:val="000000" w:themeColor="text1"/>
                <w:sz w:val="22"/>
                <w:szCs w:val="22"/>
              </w:rPr>
              <w:t xml:space="preserve"> release management processes</w:t>
            </w:r>
          </w:p>
          <w:p w14:paraId="000000A7"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Plan and execute infrastructure software updates into production</w:t>
            </w:r>
          </w:p>
          <w:p w14:paraId="000000A8" w14:textId="2A73051A"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Maintain infrastructure configuration in accordance with IOT’S configuration management process</w:t>
            </w:r>
          </w:p>
          <w:p w14:paraId="000000A9"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Ensure consistency and synchronization of disaster recovery environment with production environment</w:t>
            </w:r>
          </w:p>
          <w:p w14:paraId="000000AA"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Participate in periodic (twice annual) disaster recovery testing</w:t>
            </w:r>
          </w:p>
          <w:p w14:paraId="000000AB"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disaster recovery infrastructure environment to meet Recovery Point Objectives and Recovery Time Objectives</w:t>
            </w:r>
          </w:p>
          <w:p w14:paraId="000000AC" w14:textId="77777777" w:rsidR="0009202B" w:rsidRDefault="001D71B8" w:rsidP="00441486">
            <w:pPr>
              <w:pStyle w:val="Normal1"/>
              <w:keepNext/>
              <w:keepLines/>
              <w:widowControl/>
              <w:numPr>
                <w:ilvl w:val="0"/>
                <w:numId w:val="19"/>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Plan and execute OS and system utilities patches</w:t>
            </w:r>
          </w:p>
        </w:tc>
        <w:tc>
          <w:tcPr>
            <w:tcW w:w="1620" w:type="dxa"/>
            <w:shd w:val="clear" w:color="auto" w:fill="B4C6E7" w:themeFill="accent5" w:themeFillTint="66"/>
            <w:vAlign w:val="center"/>
          </w:tcPr>
          <w:p w14:paraId="000000AD" w14:textId="77777777" w:rsidR="0009202B" w:rsidRDefault="0009202B">
            <w:pPr>
              <w:pStyle w:val="Normal1"/>
              <w:widowControl/>
              <w:rPr>
                <w:rFonts w:ascii="Calibri" w:eastAsia="Calibri" w:hAnsi="Calibri" w:cs="Calibri"/>
                <w:sz w:val="22"/>
                <w:szCs w:val="22"/>
              </w:rPr>
            </w:pPr>
          </w:p>
        </w:tc>
      </w:tr>
      <w:tr w:rsidR="0009202B" w14:paraId="24C1CA14" w14:textId="3F6DE24E" w:rsidTr="2EEF9A26">
        <w:trPr>
          <w:trHeight w:val="432"/>
        </w:trPr>
        <w:tc>
          <w:tcPr>
            <w:tcW w:w="10815" w:type="dxa"/>
            <w:gridSpan w:val="3"/>
            <w:vAlign w:val="center"/>
          </w:tcPr>
          <w:p w14:paraId="000000A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lastRenderedPageBreak/>
              <w:t>1.3.1.5 Operating Environment Changes</w:t>
            </w:r>
          </w:p>
        </w:tc>
      </w:tr>
      <w:tr w:rsidR="00E04A5A" w14:paraId="144803CE" w14:textId="758F9A0F" w:rsidTr="2EEF9A26">
        <w:trPr>
          <w:trHeight w:val="1466"/>
        </w:trPr>
        <w:tc>
          <w:tcPr>
            <w:tcW w:w="877" w:type="dxa"/>
            <w:vAlign w:val="center"/>
          </w:tcPr>
          <w:p w14:paraId="000000B1" w14:textId="777E7AF1" w:rsidR="0009202B" w:rsidRDefault="4D74AA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3</w:t>
            </w:r>
          </w:p>
        </w:tc>
        <w:tc>
          <w:tcPr>
            <w:tcW w:w="8318" w:type="dxa"/>
            <w:vAlign w:val="center"/>
          </w:tcPr>
          <w:p w14:paraId="000000B2" w14:textId="77777777" w:rsidR="0009202B" w:rsidRDefault="001D71B8">
            <w:pPr>
              <w:pStyle w:val="Normal1"/>
              <w:keepNext/>
              <w:keepLines/>
              <w:widowControl/>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sz w:val="22"/>
                <w:szCs w:val="22"/>
              </w:rPr>
              <w:t xml:space="preserve">The State requires that the </w:t>
            </w:r>
            <w:r>
              <w:rPr>
                <w:rFonts w:ascii="Calibri" w:eastAsia="Calibri" w:hAnsi="Calibri" w:cs="Calibri"/>
                <w:color w:val="000000"/>
                <w:sz w:val="22"/>
                <w:szCs w:val="22"/>
              </w:rPr>
              <w:t>Contractor schedule its implementation of System Environment Changes so as not to unreasonably interrupt State business operations.</w:t>
            </w:r>
          </w:p>
        </w:tc>
        <w:tc>
          <w:tcPr>
            <w:tcW w:w="1620" w:type="dxa"/>
            <w:shd w:val="clear" w:color="auto" w:fill="B4C6E7" w:themeFill="accent5" w:themeFillTint="66"/>
            <w:vAlign w:val="center"/>
          </w:tcPr>
          <w:p w14:paraId="000000B3" w14:textId="77777777" w:rsidR="0009202B" w:rsidRDefault="0009202B">
            <w:pPr>
              <w:pStyle w:val="Normal1"/>
              <w:widowControl/>
              <w:rPr>
                <w:rFonts w:ascii="Calibri" w:eastAsia="Calibri" w:hAnsi="Calibri" w:cs="Calibri"/>
                <w:sz w:val="22"/>
                <w:szCs w:val="22"/>
              </w:rPr>
            </w:pPr>
          </w:p>
        </w:tc>
      </w:tr>
      <w:tr w:rsidR="00E04A5A" w14:paraId="341303DA" w14:textId="2116157B" w:rsidTr="2EEF9A26">
        <w:trPr>
          <w:trHeight w:val="1466"/>
        </w:trPr>
        <w:tc>
          <w:tcPr>
            <w:tcW w:w="877" w:type="dxa"/>
            <w:vAlign w:val="center"/>
          </w:tcPr>
          <w:p w14:paraId="000000B4" w14:textId="46FBE98A" w:rsidR="0009202B" w:rsidRDefault="3A262C4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4</w:t>
            </w:r>
          </w:p>
        </w:tc>
        <w:tc>
          <w:tcPr>
            <w:tcW w:w="8318" w:type="dxa"/>
            <w:vAlign w:val="center"/>
          </w:tcPr>
          <w:p w14:paraId="000000B5" w14:textId="69709C48" w:rsidR="0009202B" w:rsidRDefault="09E5E1DE">
            <w:pPr>
              <w:pStyle w:val="Normal1"/>
              <w:keepNext/>
              <w:keepLines/>
              <w:widowControl/>
              <w:spacing w:before="200" w:after="200"/>
              <w:rPr>
                <w:rFonts w:ascii="Calibri" w:eastAsia="Calibri" w:hAnsi="Calibri" w:cs="Calibri"/>
                <w:sz w:val="22"/>
                <w:szCs w:val="22"/>
              </w:rPr>
            </w:pPr>
            <w:r>
              <w:rPr>
                <w:rFonts w:ascii="Calibri" w:eastAsia="Calibri" w:hAnsi="Calibri" w:cs="Calibri"/>
                <w:sz w:val="22"/>
                <w:szCs w:val="22"/>
              </w:rPr>
              <w:t xml:space="preserve">The State requires that the Contractor make no System Environment Changes that would materially alter the functionality of the systems used to provide the services or materially degrade the performance beyond the established response times established by the </w:t>
            </w:r>
            <w:proofErr w:type="gramStart"/>
            <w:r>
              <w:rPr>
                <w:rFonts w:ascii="Calibri" w:eastAsia="Calibri" w:hAnsi="Calibri" w:cs="Calibri"/>
                <w:sz w:val="22"/>
                <w:szCs w:val="22"/>
              </w:rPr>
              <w:t>SLA’s</w:t>
            </w:r>
            <w:proofErr w:type="gramEnd"/>
            <w:r>
              <w:rPr>
                <w:rFonts w:ascii="Calibri" w:eastAsia="Calibri" w:hAnsi="Calibri" w:cs="Calibri"/>
                <w:sz w:val="22"/>
                <w:szCs w:val="22"/>
              </w:rPr>
              <w:t xml:space="preserve"> in Attachment</w:t>
            </w:r>
            <w:r w:rsidR="064E4078">
              <w:rPr>
                <w:rFonts w:ascii="Calibri" w:eastAsia="Calibri" w:hAnsi="Calibri" w:cs="Calibri"/>
                <w:sz w:val="22"/>
                <w:szCs w:val="22"/>
              </w:rPr>
              <w:t xml:space="preserve"> L</w:t>
            </w:r>
            <w:r>
              <w:rPr>
                <w:rFonts w:ascii="Calibri" w:eastAsia="Calibri" w:hAnsi="Calibri" w:cs="Calibri"/>
                <w:sz w:val="22"/>
                <w:szCs w:val="22"/>
              </w:rPr>
              <w:t>/</w:t>
            </w:r>
            <w:sdt>
              <w:sdtPr>
                <w:tag w:val="goog_rdk_42"/>
                <w:id w:val="1197731390"/>
                <w:placeholder>
                  <w:docPart w:val="DefaultPlaceholder_1081868574"/>
                </w:placeholder>
              </w:sdtPr>
              <w:sdtContent/>
            </w:sdt>
            <w:r w:rsidRPr="720FFACA">
              <w:rPr>
                <w:rFonts w:ascii="Calibri" w:eastAsia="Calibri" w:hAnsi="Calibri" w:cs="Calibri"/>
                <w:sz w:val="22"/>
                <w:szCs w:val="22"/>
              </w:rPr>
              <w:t xml:space="preserve">Section: </w:t>
            </w:r>
            <w:r w:rsidR="5957B86A" w:rsidRPr="720FFACA">
              <w:rPr>
                <w:rFonts w:ascii="Calibri" w:eastAsia="Calibri" w:hAnsi="Calibri" w:cs="Calibri"/>
                <w:sz w:val="22"/>
                <w:szCs w:val="22"/>
              </w:rPr>
              <w:t xml:space="preserve">1.6 </w:t>
            </w:r>
            <w:r>
              <w:rPr>
                <w:rFonts w:ascii="Calibri" w:eastAsia="Calibri" w:hAnsi="Calibri" w:cs="Calibri"/>
                <w:sz w:val="22"/>
                <w:szCs w:val="22"/>
              </w:rPr>
              <w:t>without first obtaining State approval. In the case of an emergency, and in keeping with then-current State security policies, the Contractor may make temporary System Environment Changes at any time and without State approval, to the extent such System Changes are necessary, in the Contractor’s judgment, (</w:t>
            </w:r>
            <w:proofErr w:type="spellStart"/>
            <w:r>
              <w:rPr>
                <w:rFonts w:ascii="Calibri" w:eastAsia="Calibri" w:hAnsi="Calibri" w:cs="Calibri"/>
                <w:sz w:val="22"/>
                <w:szCs w:val="22"/>
              </w:rPr>
              <w:t>i</w:t>
            </w:r>
            <w:proofErr w:type="spellEnd"/>
            <w:r>
              <w:rPr>
                <w:rFonts w:ascii="Calibri" w:eastAsia="Calibri" w:hAnsi="Calibri" w:cs="Calibri"/>
                <w:sz w:val="22"/>
                <w:szCs w:val="22"/>
              </w:rPr>
              <w:t xml:space="preserve">)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System Environment Changes. At the conclusion of the emergency, the Contractor must restore any System Environment Changes to the pre-emergency state, and if the change is deemed necessary for normal operation of the system, a corresponding change request as outlined in Section 1.2.6 must be initiated for State review and approval. </w:t>
            </w:r>
          </w:p>
        </w:tc>
        <w:tc>
          <w:tcPr>
            <w:tcW w:w="1620" w:type="dxa"/>
            <w:shd w:val="clear" w:color="auto" w:fill="B4C6E7" w:themeFill="accent5" w:themeFillTint="66"/>
            <w:vAlign w:val="center"/>
          </w:tcPr>
          <w:p w14:paraId="000000B6" w14:textId="77777777" w:rsidR="0009202B" w:rsidRDefault="0009202B">
            <w:pPr>
              <w:pStyle w:val="Normal1"/>
              <w:widowControl/>
              <w:rPr>
                <w:rFonts w:ascii="Calibri" w:eastAsia="Calibri" w:hAnsi="Calibri" w:cs="Calibri"/>
                <w:sz w:val="22"/>
                <w:szCs w:val="22"/>
              </w:rPr>
            </w:pPr>
          </w:p>
        </w:tc>
      </w:tr>
      <w:tr w:rsidR="00E04A5A" w14:paraId="21033AB2" w14:textId="6742D60A" w:rsidTr="2EEF9A26">
        <w:trPr>
          <w:trHeight w:val="1466"/>
        </w:trPr>
        <w:tc>
          <w:tcPr>
            <w:tcW w:w="877" w:type="dxa"/>
            <w:vAlign w:val="center"/>
          </w:tcPr>
          <w:p w14:paraId="000000B7" w14:textId="79CD6EB9" w:rsidR="0009202B" w:rsidRDefault="6203B9D2">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5</w:t>
            </w:r>
          </w:p>
        </w:tc>
        <w:tc>
          <w:tcPr>
            <w:tcW w:w="8318" w:type="dxa"/>
            <w:vAlign w:val="center"/>
          </w:tcPr>
          <w:p w14:paraId="000000B8"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review and perform a root-cause analysis of any deviation from scheduled System Environment Changes and failed System Environment Changes.</w:t>
            </w:r>
          </w:p>
        </w:tc>
        <w:tc>
          <w:tcPr>
            <w:tcW w:w="1620" w:type="dxa"/>
            <w:shd w:val="clear" w:color="auto" w:fill="B4C6E7" w:themeFill="accent5" w:themeFillTint="66"/>
            <w:vAlign w:val="center"/>
          </w:tcPr>
          <w:p w14:paraId="000000B9" w14:textId="77777777" w:rsidR="0009202B" w:rsidRDefault="0009202B">
            <w:pPr>
              <w:pStyle w:val="Normal1"/>
              <w:widowControl/>
              <w:rPr>
                <w:rFonts w:ascii="Calibri" w:eastAsia="Calibri" w:hAnsi="Calibri" w:cs="Calibri"/>
                <w:sz w:val="22"/>
                <w:szCs w:val="22"/>
              </w:rPr>
            </w:pPr>
          </w:p>
        </w:tc>
      </w:tr>
      <w:tr w:rsidR="00E04A5A" w14:paraId="6EA5E19F" w14:textId="0A1A2CFB" w:rsidTr="2EEF9A26">
        <w:trPr>
          <w:trHeight w:val="1466"/>
        </w:trPr>
        <w:tc>
          <w:tcPr>
            <w:tcW w:w="877" w:type="dxa"/>
            <w:vAlign w:val="center"/>
          </w:tcPr>
          <w:p w14:paraId="000000BA" w14:textId="0FE49019" w:rsidR="0009202B" w:rsidRDefault="179F91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6</w:t>
            </w:r>
          </w:p>
        </w:tc>
        <w:tc>
          <w:tcPr>
            <w:tcW w:w="8318" w:type="dxa"/>
            <w:vAlign w:val="center"/>
          </w:tcPr>
          <w:p w14:paraId="000000B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Prior to using any software or equipment to provide the services, the State requires that the Contractor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tc>
        <w:tc>
          <w:tcPr>
            <w:tcW w:w="1620" w:type="dxa"/>
            <w:shd w:val="clear" w:color="auto" w:fill="B4C6E7" w:themeFill="accent5" w:themeFillTint="66"/>
            <w:vAlign w:val="center"/>
          </w:tcPr>
          <w:p w14:paraId="000000BC" w14:textId="77777777" w:rsidR="0009202B" w:rsidRDefault="0009202B">
            <w:pPr>
              <w:pStyle w:val="Normal1"/>
              <w:widowControl/>
              <w:rPr>
                <w:rFonts w:ascii="Calibri" w:eastAsia="Calibri" w:hAnsi="Calibri" w:cs="Calibri"/>
                <w:sz w:val="22"/>
                <w:szCs w:val="22"/>
              </w:rPr>
            </w:pPr>
          </w:p>
        </w:tc>
      </w:tr>
      <w:tr w:rsidR="00E04A5A" w14:paraId="731FD3BD" w14:textId="293C4984" w:rsidTr="2EEF9A26">
        <w:trPr>
          <w:trHeight w:val="1466"/>
        </w:trPr>
        <w:tc>
          <w:tcPr>
            <w:tcW w:w="877" w:type="dxa"/>
            <w:vAlign w:val="center"/>
          </w:tcPr>
          <w:p w14:paraId="000000BD" w14:textId="21E0A406" w:rsidR="0009202B" w:rsidRDefault="2E35AC0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7</w:t>
            </w:r>
          </w:p>
        </w:tc>
        <w:tc>
          <w:tcPr>
            <w:tcW w:w="8318" w:type="dxa"/>
            <w:vAlign w:val="center"/>
          </w:tcPr>
          <w:p w14:paraId="000000B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a mutually agreed, formalized and published methodology in migrating systems, environments, configurations and Contractor supplied programs from development and testing environments into production environments.</w:t>
            </w:r>
          </w:p>
        </w:tc>
        <w:tc>
          <w:tcPr>
            <w:tcW w:w="1620" w:type="dxa"/>
            <w:shd w:val="clear" w:color="auto" w:fill="B4C6E7" w:themeFill="accent5" w:themeFillTint="66"/>
            <w:vAlign w:val="center"/>
          </w:tcPr>
          <w:p w14:paraId="000000BF" w14:textId="77777777" w:rsidR="0009202B" w:rsidRDefault="0009202B">
            <w:pPr>
              <w:pStyle w:val="Normal1"/>
              <w:widowControl/>
              <w:rPr>
                <w:rFonts w:ascii="Calibri" w:eastAsia="Calibri" w:hAnsi="Calibri" w:cs="Calibri"/>
                <w:sz w:val="22"/>
                <w:szCs w:val="22"/>
              </w:rPr>
            </w:pPr>
          </w:p>
        </w:tc>
      </w:tr>
      <w:tr w:rsidR="0009202B" w14:paraId="1631BCD6" w14:textId="08DD0680" w:rsidTr="2EEF9A26">
        <w:trPr>
          <w:trHeight w:val="432"/>
        </w:trPr>
        <w:tc>
          <w:tcPr>
            <w:tcW w:w="10815" w:type="dxa"/>
            <w:gridSpan w:val="3"/>
            <w:vAlign w:val="center"/>
          </w:tcPr>
          <w:p w14:paraId="000000C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1.3.1.6 Code Based System and Environment Changes</w:t>
            </w:r>
          </w:p>
        </w:tc>
      </w:tr>
      <w:tr w:rsidR="00E04A5A" w14:paraId="4A1042A1" w14:textId="224F2329" w:rsidTr="2EEF9A26">
        <w:trPr>
          <w:trHeight w:val="1466"/>
        </w:trPr>
        <w:tc>
          <w:tcPr>
            <w:tcW w:w="877" w:type="dxa"/>
            <w:vAlign w:val="center"/>
          </w:tcPr>
          <w:p w14:paraId="000000C3" w14:textId="6FEB9DD0" w:rsidR="0009202B" w:rsidRDefault="442F28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616DEB59" w:rsidRPr="2EEF9A26">
              <w:rPr>
                <w:rFonts w:ascii="Calibri" w:eastAsia="Calibri" w:hAnsi="Calibri" w:cs="Calibri"/>
                <w:sz w:val="22"/>
                <w:szCs w:val="22"/>
              </w:rPr>
              <w:t>8</w:t>
            </w:r>
          </w:p>
        </w:tc>
        <w:tc>
          <w:tcPr>
            <w:tcW w:w="8318" w:type="dxa"/>
            <w:vAlign w:val="center"/>
          </w:tcPr>
          <w:p w14:paraId="000000C4"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for System Changes to any State system or environment within the Contractor’s scope of work that involve the change of code or data whether associated with IOT, the Contractor must:</w:t>
            </w:r>
          </w:p>
          <w:p w14:paraId="000000C5"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Establish, publish and maintain a formal release calendar in consideration of the scheduled or required changes to IOT;</w:t>
            </w:r>
          </w:p>
          <w:p w14:paraId="000000C6" w14:textId="438638C4" w:rsidR="0009202B" w:rsidRDefault="001D71B8" w:rsidP="56A37B6E">
            <w:pPr>
              <w:pStyle w:val="Normal1"/>
              <w:keepNext/>
              <w:keepLines/>
              <w:widowControl/>
              <w:numPr>
                <w:ilvl w:val="0"/>
                <w:numId w:val="11"/>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lastRenderedPageBreak/>
              <w:t xml:space="preserve">Develop release packaging rules that </w:t>
            </w:r>
            <w:r w:rsidR="49FF0854" w:rsidRPr="56A37B6E">
              <w:rPr>
                <w:rFonts w:ascii="Calibri" w:eastAsia="Calibri" w:hAnsi="Calibri" w:cs="Calibri"/>
                <w:color w:val="000000" w:themeColor="text1"/>
                <w:sz w:val="22"/>
                <w:szCs w:val="22"/>
              </w:rPr>
              <w:t xml:space="preserve">include </w:t>
            </w:r>
            <w:r w:rsidRPr="56A37B6E">
              <w:rPr>
                <w:rFonts w:ascii="Calibri" w:eastAsia="Calibri" w:hAnsi="Calibri" w:cs="Calibri"/>
                <w:color w:val="000000" w:themeColor="text1"/>
                <w:sz w:val="22"/>
                <w:szCs w:val="22"/>
              </w:rPr>
              <w:t xml:space="preserve">provisions for Contractor system and performance testing, State review and approval of Contractor results, </w:t>
            </w:r>
            <w:r w:rsidR="7E7ADAC9" w:rsidRPr="56A37B6E">
              <w:rPr>
                <w:rFonts w:ascii="Calibri" w:eastAsia="Calibri" w:hAnsi="Calibri" w:cs="Calibri"/>
                <w:color w:val="000000" w:themeColor="text1"/>
                <w:sz w:val="22"/>
                <w:szCs w:val="22"/>
              </w:rPr>
              <w:t xml:space="preserve">and </w:t>
            </w:r>
            <w:r w:rsidRPr="56A37B6E">
              <w:rPr>
                <w:rFonts w:ascii="Calibri" w:eastAsia="Calibri" w:hAnsi="Calibri" w:cs="Calibri"/>
                <w:color w:val="000000" w:themeColor="text1"/>
                <w:sz w:val="22"/>
                <w:szCs w:val="22"/>
              </w:rPr>
              <w:t>provisions for State acceptance or validation testing (depending on the nature of the change);</w:t>
            </w:r>
          </w:p>
          <w:p w14:paraId="000000C7"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Operational procedures to backup or otherwise copy the IOP environment prior to implementing the change;</w:t>
            </w:r>
          </w:p>
          <w:p w14:paraId="000000C8"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Change implementation roles and responsibilities prior to making the change; and</w:t>
            </w:r>
          </w:p>
          <w:p w14:paraId="000000C9" w14:textId="77777777" w:rsidR="0009202B" w:rsidRDefault="001D71B8" w:rsidP="00441486">
            <w:pPr>
              <w:pStyle w:val="Normal1"/>
              <w:keepNext/>
              <w:keepLines/>
              <w:widowControl/>
              <w:numPr>
                <w:ilvl w:val="0"/>
                <w:numId w:val="11"/>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Rollback or reversibility considerations including success/failure criterion applicable to the change.</w:t>
            </w:r>
          </w:p>
        </w:tc>
        <w:tc>
          <w:tcPr>
            <w:tcW w:w="1620" w:type="dxa"/>
            <w:shd w:val="clear" w:color="auto" w:fill="B4C6E7" w:themeFill="accent5" w:themeFillTint="66"/>
            <w:vAlign w:val="center"/>
          </w:tcPr>
          <w:p w14:paraId="000000CA" w14:textId="77777777" w:rsidR="0009202B" w:rsidRDefault="0009202B">
            <w:pPr>
              <w:pStyle w:val="Normal1"/>
              <w:widowControl/>
              <w:rPr>
                <w:rFonts w:ascii="Calibri" w:eastAsia="Calibri" w:hAnsi="Calibri" w:cs="Calibri"/>
                <w:sz w:val="22"/>
                <w:szCs w:val="22"/>
              </w:rPr>
            </w:pPr>
          </w:p>
        </w:tc>
      </w:tr>
      <w:tr w:rsidR="00E04A5A" w14:paraId="2393BAE7" w14:textId="51049A62" w:rsidTr="2EEF9A26">
        <w:trPr>
          <w:trHeight w:val="1466"/>
        </w:trPr>
        <w:tc>
          <w:tcPr>
            <w:tcW w:w="877" w:type="dxa"/>
            <w:vAlign w:val="center"/>
          </w:tcPr>
          <w:p w14:paraId="000000CB" w14:textId="1F9FD985" w:rsidR="0009202B" w:rsidRDefault="436CE781">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3B0BABB5" w:rsidRPr="2EEF9A26">
              <w:rPr>
                <w:rFonts w:ascii="Calibri" w:eastAsia="Calibri" w:hAnsi="Calibri" w:cs="Calibri"/>
                <w:sz w:val="22"/>
                <w:szCs w:val="22"/>
              </w:rPr>
              <w:t>9</w:t>
            </w:r>
          </w:p>
        </w:tc>
        <w:tc>
          <w:tcPr>
            <w:tcW w:w="8318" w:type="dxa"/>
            <w:vAlign w:val="center"/>
          </w:tcPr>
          <w:p w14:paraId="000000CC"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 implement, utilize and maintain:</w:t>
            </w:r>
          </w:p>
          <w:p w14:paraId="000000CD" w14:textId="77777777" w:rsidR="0009202B" w:rsidRDefault="001D71B8" w:rsidP="00441486">
            <w:pPr>
              <w:pStyle w:val="Normal1"/>
              <w:keepNext/>
              <w:keepLines/>
              <w:widowControl/>
              <w:numPr>
                <w:ilvl w:val="0"/>
                <w:numId w:val="3"/>
              </w:numPr>
              <w:rPr>
                <w:rFonts w:ascii="Calibri" w:eastAsia="Calibri" w:hAnsi="Calibri" w:cs="Calibri"/>
                <w:sz w:val="22"/>
                <w:szCs w:val="22"/>
              </w:rPr>
            </w:pPr>
            <w:r>
              <w:rPr>
                <w:rFonts w:ascii="Calibri" w:eastAsia="Calibri" w:hAnsi="Calibri" w:cs="Calibri"/>
                <w:sz w:val="22"/>
                <w:szCs w:val="22"/>
              </w:rPr>
              <w:t>Industry standard code management, version control tools based on the required change management suite and approved by IOT; and</w:t>
            </w:r>
          </w:p>
          <w:p w14:paraId="000000CE" w14:textId="6726B572" w:rsidR="0009202B" w:rsidRDefault="09E5E1DE" w:rsidP="00441486">
            <w:pPr>
              <w:pStyle w:val="Normal1"/>
              <w:widowControl/>
              <w:numPr>
                <w:ilvl w:val="0"/>
                <w:numId w:val="3"/>
              </w:numPr>
              <w:spacing w:after="200"/>
              <w:rPr>
                <w:rFonts w:ascii="Calibri" w:eastAsia="Calibri" w:hAnsi="Calibri" w:cs="Calibri"/>
                <w:sz w:val="22"/>
                <w:szCs w:val="22"/>
              </w:rPr>
            </w:pPr>
            <w:r>
              <w:rPr>
                <w:rFonts w:ascii="Calibri" w:eastAsia="Calibri" w:hAnsi="Calibri" w:cs="Calibri"/>
                <w:sz w:val="22"/>
                <w:szCs w:val="22"/>
              </w:rPr>
              <w:t>Requirements traceability for all elements of a system change in alignment with</w:t>
            </w:r>
            <w:sdt>
              <w:sdtPr>
                <w:tag w:val="goog_rdk_43"/>
                <w:id w:val="369045982"/>
                <w:placeholder>
                  <w:docPart w:val="DefaultPlaceholder_1081868574"/>
                </w:placeholder>
              </w:sdtPr>
              <w:sdtContent/>
            </w:sdt>
            <w:r>
              <w:rPr>
                <w:rFonts w:ascii="Calibri" w:eastAsia="Calibri" w:hAnsi="Calibri" w:cs="Calibri"/>
                <w:color w:val="FF0000"/>
                <w:sz w:val="22"/>
                <w:szCs w:val="22"/>
              </w:rPr>
              <w:t xml:space="preserve"> </w:t>
            </w:r>
            <w:r w:rsidRPr="720FFACA">
              <w:rPr>
                <w:rFonts w:ascii="Calibri" w:eastAsia="Calibri" w:hAnsi="Calibri" w:cs="Calibri"/>
                <w:sz w:val="22"/>
                <w:szCs w:val="22"/>
              </w:rPr>
              <w:t xml:space="preserve">Section </w:t>
            </w:r>
            <w:r w:rsidR="785F5104" w:rsidRPr="720FFACA">
              <w:rPr>
                <w:rFonts w:ascii="Calibri" w:eastAsia="Calibri" w:hAnsi="Calibri" w:cs="Calibri"/>
                <w:sz w:val="22"/>
                <w:szCs w:val="22"/>
              </w:rPr>
              <w:t>1.4.6</w:t>
            </w:r>
            <w:r w:rsidRPr="720FFACA">
              <w:rPr>
                <w:rFonts w:ascii="Calibri" w:eastAsia="Calibri" w:hAnsi="Calibri" w:cs="Calibri"/>
                <w:sz w:val="22"/>
                <w:szCs w:val="22"/>
              </w:rPr>
              <w:t>-Change Management</w:t>
            </w:r>
            <w:r>
              <w:rPr>
                <w:rFonts w:ascii="Calibri" w:eastAsia="Calibri" w:hAnsi="Calibri" w:cs="Calibri"/>
                <w:sz w:val="22"/>
                <w:szCs w:val="22"/>
              </w:rPr>
              <w:t>.</w:t>
            </w:r>
          </w:p>
        </w:tc>
        <w:tc>
          <w:tcPr>
            <w:tcW w:w="1620" w:type="dxa"/>
            <w:shd w:val="clear" w:color="auto" w:fill="B4C6E7" w:themeFill="accent5" w:themeFillTint="66"/>
            <w:vAlign w:val="center"/>
          </w:tcPr>
          <w:p w14:paraId="000000CF" w14:textId="77777777" w:rsidR="0009202B" w:rsidRDefault="0009202B">
            <w:pPr>
              <w:pStyle w:val="Normal1"/>
              <w:widowControl/>
              <w:rPr>
                <w:rFonts w:ascii="Calibri" w:eastAsia="Calibri" w:hAnsi="Calibri" w:cs="Calibri"/>
                <w:sz w:val="22"/>
                <w:szCs w:val="22"/>
              </w:rPr>
            </w:pPr>
          </w:p>
        </w:tc>
      </w:tr>
      <w:tr w:rsidR="00E04A5A" w14:paraId="05523B40" w14:textId="38A38E2C" w:rsidTr="2EEF9A26">
        <w:trPr>
          <w:trHeight w:val="1466"/>
        </w:trPr>
        <w:tc>
          <w:tcPr>
            <w:tcW w:w="877" w:type="dxa"/>
            <w:vAlign w:val="center"/>
          </w:tcPr>
          <w:p w14:paraId="000000D0" w14:textId="5CBF39EA" w:rsidR="0009202B" w:rsidRDefault="644A925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20</w:t>
            </w:r>
          </w:p>
        </w:tc>
        <w:tc>
          <w:tcPr>
            <w:tcW w:w="8318" w:type="dxa"/>
            <w:vAlign w:val="center"/>
          </w:tcPr>
          <w:p w14:paraId="000000D1"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w:t>
            </w:r>
          </w:p>
          <w:p w14:paraId="000000D2" w14:textId="77777777" w:rsidR="0009202B" w:rsidRDefault="001D71B8" w:rsidP="00441486">
            <w:pPr>
              <w:pStyle w:val="Normal1"/>
              <w:widowControl/>
              <w:numPr>
                <w:ilvl w:val="0"/>
                <w:numId w:val="10"/>
              </w:numPr>
              <w:rPr>
                <w:rFonts w:ascii="Calibri" w:eastAsia="Calibri" w:hAnsi="Calibri" w:cs="Calibri"/>
                <w:sz w:val="22"/>
                <w:szCs w:val="22"/>
              </w:rPr>
            </w:pPr>
            <w:r>
              <w:rPr>
                <w:rFonts w:ascii="Calibri" w:eastAsia="Calibri" w:hAnsi="Calibri" w:cs="Calibri"/>
                <w:sz w:val="22"/>
                <w:szCs w:val="22"/>
              </w:rPr>
              <w:t>Ensure that all changes adhere to State security, privacy and data handling policies;</w:t>
            </w:r>
          </w:p>
          <w:p w14:paraId="000000D3" w14:textId="77777777" w:rsidR="0009202B" w:rsidRDefault="001D71B8" w:rsidP="00441486">
            <w:pPr>
              <w:pStyle w:val="Normal1"/>
              <w:keepNext/>
              <w:widowControl/>
              <w:numPr>
                <w:ilvl w:val="0"/>
                <w:numId w:val="10"/>
              </w:numPr>
              <w:rPr>
                <w:rFonts w:ascii="Calibri" w:eastAsia="Calibri" w:hAnsi="Calibri" w:cs="Calibri"/>
                <w:sz w:val="22"/>
                <w:szCs w:val="22"/>
              </w:rPr>
            </w:pPr>
            <w:r>
              <w:rPr>
                <w:rFonts w:ascii="Calibri" w:eastAsia="Calibri" w:hAnsi="Calibri" w:cs="Calibri"/>
                <w:sz w:val="22"/>
                <w:szCs w:val="22"/>
              </w:rPr>
              <w:t>Employ standard test beds that are utilized and extended for purposes of fully demonstrating completeness of adherence to business, functional and technical requirements at State required quality levels;</w:t>
            </w:r>
          </w:p>
          <w:p w14:paraId="000000D4" w14:textId="77777777" w:rsidR="0009202B" w:rsidRDefault="001D71B8" w:rsidP="00441486">
            <w:pPr>
              <w:pStyle w:val="Normal1"/>
              <w:keepNext/>
              <w:keepLines/>
              <w:widowControl/>
              <w:numPr>
                <w:ilvl w:val="0"/>
                <w:numId w:val="10"/>
              </w:numPr>
              <w:rPr>
                <w:rFonts w:ascii="Calibri" w:eastAsia="Calibri" w:hAnsi="Calibri" w:cs="Calibri"/>
                <w:sz w:val="22"/>
                <w:szCs w:val="22"/>
              </w:rPr>
            </w:pPr>
            <w:r>
              <w:rPr>
                <w:rFonts w:ascii="Calibri" w:eastAsia="Calibri" w:hAnsi="Calibri" w:cs="Calibri"/>
                <w:sz w:val="22"/>
                <w:szCs w:val="22"/>
              </w:rPr>
              <w:t>Utilize Contractor provided/managed automated methods and tools for accomplishment of routine testing functions, wherever possible; and</w:t>
            </w:r>
          </w:p>
          <w:p w14:paraId="000000D5" w14:textId="77777777" w:rsidR="0009202B" w:rsidRDefault="001D71B8" w:rsidP="00441486">
            <w:pPr>
              <w:pStyle w:val="Normal1"/>
              <w:widowControl/>
              <w:numPr>
                <w:ilvl w:val="0"/>
                <w:numId w:val="10"/>
              </w:numPr>
              <w:spacing w:after="200"/>
              <w:rPr>
                <w:rFonts w:ascii="Calibri" w:eastAsia="Calibri" w:hAnsi="Calibri" w:cs="Calibri"/>
                <w:sz w:val="22"/>
                <w:szCs w:val="22"/>
              </w:rPr>
            </w:pPr>
            <w:r>
              <w:rPr>
                <w:rFonts w:ascii="Calibri" w:eastAsia="Calibri" w:hAnsi="Calibri" w:cs="Calibri"/>
                <w:sz w:val="22"/>
                <w:szCs w:val="22"/>
              </w:rPr>
              <w:t>If applicable, include performance testing for high volume (transaction or data) transactions at the mutual agreement of the State and Contractor in consideration of the contents of a change.</w:t>
            </w:r>
          </w:p>
        </w:tc>
        <w:tc>
          <w:tcPr>
            <w:tcW w:w="1620" w:type="dxa"/>
            <w:shd w:val="clear" w:color="auto" w:fill="B4C6E7" w:themeFill="accent5" w:themeFillTint="66"/>
            <w:vAlign w:val="center"/>
          </w:tcPr>
          <w:p w14:paraId="000000D6" w14:textId="77777777" w:rsidR="0009202B" w:rsidRDefault="0009202B">
            <w:pPr>
              <w:pStyle w:val="Normal1"/>
              <w:widowControl/>
              <w:rPr>
                <w:rFonts w:ascii="Calibri" w:eastAsia="Calibri" w:hAnsi="Calibri" w:cs="Calibri"/>
                <w:sz w:val="22"/>
                <w:szCs w:val="22"/>
              </w:rPr>
            </w:pPr>
          </w:p>
        </w:tc>
      </w:tr>
      <w:tr w:rsidR="0009202B" w14:paraId="6C4EF870" w14:textId="75920F63" w:rsidTr="2EEF9A26">
        <w:trPr>
          <w:trHeight w:val="431"/>
        </w:trPr>
        <w:tc>
          <w:tcPr>
            <w:tcW w:w="10815" w:type="dxa"/>
            <w:gridSpan w:val="3"/>
            <w:vAlign w:val="center"/>
          </w:tcPr>
          <w:p w14:paraId="000000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1.4.4.1 Project Development Lifecycle</w:t>
            </w:r>
          </w:p>
        </w:tc>
      </w:tr>
      <w:tr w:rsidR="00E04A5A" w14:paraId="3D8EFA9C" w14:textId="7F654E42" w:rsidTr="2EEF9A26">
        <w:trPr>
          <w:trHeight w:val="1466"/>
        </w:trPr>
        <w:tc>
          <w:tcPr>
            <w:tcW w:w="877" w:type="dxa"/>
            <w:vAlign w:val="center"/>
          </w:tcPr>
          <w:p w14:paraId="000000DA" w14:textId="6F6A53C9" w:rsidR="0009202B" w:rsidRDefault="3F8119CC">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0B75AA8E" w:rsidRPr="2EEF9A26">
              <w:rPr>
                <w:rFonts w:ascii="Calibri" w:eastAsia="Calibri" w:hAnsi="Calibri" w:cs="Calibri"/>
                <w:sz w:val="22"/>
                <w:szCs w:val="22"/>
              </w:rPr>
              <w:t>1</w:t>
            </w:r>
          </w:p>
        </w:tc>
        <w:tc>
          <w:tcPr>
            <w:tcW w:w="8318" w:type="dxa"/>
            <w:vAlign w:val="center"/>
          </w:tcPr>
          <w:p w14:paraId="000000DB" w14:textId="75E06469" w:rsidR="0009202B" w:rsidRDefault="001D71B8">
            <w:pPr>
              <w:pStyle w:val="Normal1"/>
              <w:spacing w:before="200" w:after="200"/>
              <w:rPr>
                <w:rFonts w:ascii="Calibri" w:eastAsia="Calibri" w:hAnsi="Calibri" w:cs="Calibri"/>
                <w:sz w:val="22"/>
                <w:szCs w:val="22"/>
              </w:rPr>
            </w:pPr>
            <w:r w:rsidRPr="56A37B6E">
              <w:rPr>
                <w:rFonts w:ascii="Calibri" w:eastAsia="Calibri" w:hAnsi="Calibri" w:cs="Calibri"/>
                <w:sz w:val="22"/>
                <w:szCs w:val="22"/>
              </w:rPr>
              <w:t>The State requires that for a period of two weeks</w:t>
            </w:r>
            <w:r w:rsidR="35D5759C" w:rsidRPr="56A37B6E">
              <w:rPr>
                <w:rFonts w:ascii="Calibri" w:eastAsia="Calibri" w:hAnsi="Calibri" w:cs="Calibri"/>
                <w:sz w:val="22"/>
                <w:szCs w:val="22"/>
              </w:rPr>
              <w:t xml:space="preserve"> after deployment</w:t>
            </w:r>
            <w:r w:rsidRPr="56A37B6E">
              <w:rPr>
                <w:rFonts w:ascii="Calibri" w:eastAsia="Calibri" w:hAnsi="Calibri" w:cs="Calibri"/>
                <w:sz w:val="22"/>
                <w:szCs w:val="22"/>
              </w:rPr>
              <w:t xml:space="preserve">, any issues/bugs found within the website/application shall be resolved, at no additional cost, by the Contractor. </w:t>
            </w:r>
          </w:p>
        </w:tc>
        <w:tc>
          <w:tcPr>
            <w:tcW w:w="1620" w:type="dxa"/>
            <w:shd w:val="clear" w:color="auto" w:fill="B4C6E7" w:themeFill="accent5" w:themeFillTint="66"/>
            <w:vAlign w:val="center"/>
          </w:tcPr>
          <w:p w14:paraId="000000DC" w14:textId="77777777" w:rsidR="0009202B" w:rsidRDefault="0009202B">
            <w:pPr>
              <w:pStyle w:val="Normal1"/>
              <w:widowControl/>
              <w:rPr>
                <w:rFonts w:ascii="Calibri" w:eastAsia="Calibri" w:hAnsi="Calibri" w:cs="Calibri"/>
                <w:sz w:val="22"/>
                <w:szCs w:val="22"/>
              </w:rPr>
            </w:pPr>
          </w:p>
        </w:tc>
      </w:tr>
      <w:tr w:rsidR="0009202B" w14:paraId="7646B214" w14:textId="6C783F92" w:rsidTr="2EEF9A26">
        <w:trPr>
          <w:trHeight w:val="431"/>
        </w:trPr>
        <w:tc>
          <w:tcPr>
            <w:tcW w:w="10815" w:type="dxa"/>
            <w:gridSpan w:val="3"/>
            <w:vAlign w:val="center"/>
          </w:tcPr>
          <w:p w14:paraId="000000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1.4.2 Documentation Requirements</w:t>
            </w:r>
          </w:p>
        </w:tc>
      </w:tr>
      <w:tr w:rsidR="00E04A5A" w14:paraId="4E9EBD6D" w14:textId="5C2BBF25" w:rsidTr="2EEF9A26">
        <w:trPr>
          <w:trHeight w:val="1466"/>
        </w:trPr>
        <w:tc>
          <w:tcPr>
            <w:tcW w:w="877" w:type="dxa"/>
            <w:vAlign w:val="center"/>
          </w:tcPr>
          <w:p w14:paraId="000000E0" w14:textId="71ADF4D7" w:rsidR="0009202B" w:rsidRDefault="547171C5">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3197DAE2" w:rsidRPr="2EEF9A26">
              <w:rPr>
                <w:rFonts w:ascii="Calibri" w:eastAsia="Calibri" w:hAnsi="Calibri" w:cs="Calibri"/>
                <w:sz w:val="22"/>
                <w:szCs w:val="22"/>
              </w:rPr>
              <w:t>2</w:t>
            </w:r>
          </w:p>
        </w:tc>
        <w:tc>
          <w:tcPr>
            <w:tcW w:w="8318" w:type="dxa"/>
            <w:vAlign w:val="center"/>
          </w:tcPr>
          <w:p w14:paraId="000000E1" w14:textId="77777777" w:rsidR="0009202B" w:rsidRDefault="001D71B8">
            <w:pPr>
              <w:pStyle w:val="Heading1"/>
              <w:keepLines/>
              <w:spacing w:before="120" w:after="120"/>
              <w:rPr>
                <w:rFonts w:ascii="Calibri" w:eastAsia="Calibri" w:hAnsi="Calibri" w:cs="Calibri"/>
                <w:b w:val="0"/>
                <w:sz w:val="22"/>
                <w:szCs w:val="22"/>
              </w:rPr>
            </w:pPr>
            <w:bookmarkStart w:id="8" w:name="_heading=h.t9bjk7yc8pa1" w:colFirst="0" w:colLast="0"/>
            <w:bookmarkEnd w:id="8"/>
            <w:r>
              <w:rPr>
                <w:rFonts w:ascii="Calibri" w:eastAsia="Calibri" w:hAnsi="Calibri" w:cs="Calibri"/>
                <w:b w:val="0"/>
                <w:sz w:val="22"/>
                <w:szCs w:val="22"/>
              </w:rPr>
              <w:t>The State requires that the Contractor capture or create documentation for all project work, (whether work is performed under a SOW, TO, or CO), including establishing project specifications, milestones achievement, changes to specifications, acceptance of the final as-built project, approval for deployment, and agency acceptances as agreed to in the SOW, TO, or CO.</w:t>
            </w:r>
          </w:p>
          <w:p w14:paraId="000000E2"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the Contractor supply to IOT online access to all written materials, statements of work, task orders, meeting minutes, documents, and artifacts related to each phase of the project, including but not limited to a Risk Assessment Plan, Communication Plans, complexity assessments, and where applicable; user manuals; process and data flow diagrams and a Requirements Traceability Matrix.</w:t>
            </w:r>
          </w:p>
        </w:tc>
        <w:tc>
          <w:tcPr>
            <w:tcW w:w="1620" w:type="dxa"/>
            <w:shd w:val="clear" w:color="auto" w:fill="B4C6E7" w:themeFill="accent5" w:themeFillTint="66"/>
            <w:vAlign w:val="center"/>
          </w:tcPr>
          <w:p w14:paraId="000000E3" w14:textId="77777777" w:rsidR="0009202B" w:rsidRDefault="0009202B">
            <w:pPr>
              <w:pStyle w:val="Normal1"/>
              <w:widowControl/>
              <w:rPr>
                <w:rFonts w:ascii="Calibri" w:eastAsia="Calibri" w:hAnsi="Calibri" w:cs="Calibri"/>
                <w:sz w:val="22"/>
                <w:szCs w:val="22"/>
              </w:rPr>
            </w:pPr>
          </w:p>
        </w:tc>
      </w:tr>
      <w:tr w:rsidR="0009202B" w14:paraId="7EEBA277" w14:textId="1550D911" w:rsidTr="2EEF9A26">
        <w:trPr>
          <w:trHeight w:val="431"/>
        </w:trPr>
        <w:tc>
          <w:tcPr>
            <w:tcW w:w="10815" w:type="dxa"/>
            <w:gridSpan w:val="3"/>
            <w:vAlign w:val="center"/>
          </w:tcPr>
          <w:p w14:paraId="000000E4" w14:textId="4ABC03FC" w:rsidR="0009202B" w:rsidRDefault="001D71B8" w:rsidP="2EEF9A26">
            <w:pPr>
              <w:pStyle w:val="Normal1"/>
              <w:widowControl/>
              <w:rPr>
                <w:rFonts w:ascii="Calibri" w:eastAsia="Calibri" w:hAnsi="Calibri" w:cs="Calibri"/>
                <w:b/>
                <w:bCs/>
                <w:sz w:val="22"/>
                <w:szCs w:val="22"/>
              </w:rPr>
            </w:pPr>
            <w:r w:rsidRPr="2EEF9A26">
              <w:rPr>
                <w:rFonts w:ascii="Calibri" w:eastAsia="Calibri" w:hAnsi="Calibri" w:cs="Calibri"/>
                <w:b/>
                <w:bCs/>
                <w:sz w:val="22"/>
                <w:szCs w:val="22"/>
              </w:rPr>
              <w:t xml:space="preserve">1.5 </w:t>
            </w:r>
            <w:r w:rsidR="3197DAE2" w:rsidRPr="2EEF9A26">
              <w:rPr>
                <w:rFonts w:ascii="Calibri" w:eastAsia="Calibri" w:hAnsi="Calibri" w:cs="Calibri"/>
                <w:b/>
                <w:bCs/>
                <w:sz w:val="22"/>
                <w:szCs w:val="22"/>
              </w:rPr>
              <w:t>R</w:t>
            </w:r>
            <w:r w:rsidRPr="2EEF9A26">
              <w:rPr>
                <w:rFonts w:ascii="Calibri" w:eastAsia="Calibri" w:hAnsi="Calibri" w:cs="Calibri"/>
                <w:b/>
                <w:bCs/>
                <w:sz w:val="22"/>
                <w:szCs w:val="22"/>
              </w:rPr>
              <w:t>eporting</w:t>
            </w:r>
          </w:p>
        </w:tc>
      </w:tr>
      <w:tr w:rsidR="00E04A5A" w14:paraId="6B48F37A" w14:textId="59A426DC" w:rsidTr="2EEF9A26">
        <w:trPr>
          <w:trHeight w:val="1466"/>
        </w:trPr>
        <w:tc>
          <w:tcPr>
            <w:tcW w:w="877" w:type="dxa"/>
            <w:vAlign w:val="center"/>
          </w:tcPr>
          <w:p w14:paraId="000000E7" w14:textId="7724105B" w:rsidR="0009202B" w:rsidRDefault="63F3C561">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2</w:t>
            </w:r>
            <w:r w:rsidR="7E9D02DB" w:rsidRPr="2EEF9A26">
              <w:rPr>
                <w:rFonts w:ascii="Calibri" w:eastAsia="Calibri" w:hAnsi="Calibri" w:cs="Calibri"/>
                <w:sz w:val="22"/>
                <w:szCs w:val="22"/>
              </w:rPr>
              <w:t>3</w:t>
            </w:r>
          </w:p>
        </w:tc>
        <w:tc>
          <w:tcPr>
            <w:tcW w:w="8318" w:type="dxa"/>
            <w:vAlign w:val="center"/>
          </w:tcPr>
          <w:p w14:paraId="000000E8" w14:textId="77777777" w:rsidR="0009202B" w:rsidRDefault="001D71B8">
            <w:pPr>
              <w:pStyle w:val="Heading1"/>
              <w:keepLines/>
              <w:spacing w:before="120" w:after="120"/>
              <w:rPr>
                <w:rFonts w:ascii="Calibri" w:eastAsia="Calibri" w:hAnsi="Calibri" w:cs="Calibri"/>
                <w:sz w:val="22"/>
                <w:szCs w:val="22"/>
              </w:rPr>
            </w:pPr>
            <w:bookmarkStart w:id="9" w:name="_heading=h.67h50oj63c17" w:colFirst="0" w:colLast="0"/>
            <w:bookmarkEnd w:id="9"/>
            <w:r>
              <w:rPr>
                <w:rFonts w:ascii="Calibri" w:eastAsia="Calibri" w:hAnsi="Calibri" w:cs="Calibri"/>
                <w:b w:val="0"/>
                <w:sz w:val="22"/>
                <w:szCs w:val="22"/>
              </w:rPr>
              <w:t>The State requires that the Contractor utilize Microsoft Project Online to complete their reporting duties, unless otherwise agreed to by the State. All reporting templates that the Contractor utilizes are required to be standard Microsoft Project Online reporting templates or templates that are otherwise agreed to by the State.</w:t>
            </w:r>
          </w:p>
        </w:tc>
        <w:tc>
          <w:tcPr>
            <w:tcW w:w="1620" w:type="dxa"/>
            <w:shd w:val="clear" w:color="auto" w:fill="B4C6E7" w:themeFill="accent5" w:themeFillTint="66"/>
            <w:vAlign w:val="center"/>
          </w:tcPr>
          <w:p w14:paraId="000000E9" w14:textId="77777777" w:rsidR="0009202B" w:rsidRDefault="0009202B">
            <w:pPr>
              <w:pStyle w:val="Normal1"/>
              <w:widowControl/>
              <w:rPr>
                <w:rFonts w:ascii="Calibri" w:eastAsia="Calibri" w:hAnsi="Calibri" w:cs="Calibri"/>
                <w:sz w:val="22"/>
                <w:szCs w:val="22"/>
              </w:rPr>
            </w:pPr>
          </w:p>
        </w:tc>
      </w:tr>
      <w:tr w:rsidR="0009202B" w14:paraId="1227958D" w14:textId="09739CEB" w:rsidTr="2EEF9A26">
        <w:trPr>
          <w:trHeight w:val="431"/>
        </w:trPr>
        <w:tc>
          <w:tcPr>
            <w:tcW w:w="10815" w:type="dxa"/>
            <w:gridSpan w:val="3"/>
            <w:vAlign w:val="center"/>
          </w:tcPr>
          <w:p w14:paraId="000000EA"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1.5.1 Status Reports</w:t>
            </w:r>
          </w:p>
        </w:tc>
      </w:tr>
      <w:tr w:rsidR="00E04A5A" w14:paraId="22C24D01" w14:textId="3357926D" w:rsidTr="2EEF9A26">
        <w:trPr>
          <w:trHeight w:val="1466"/>
        </w:trPr>
        <w:tc>
          <w:tcPr>
            <w:tcW w:w="877" w:type="dxa"/>
            <w:vAlign w:val="center"/>
          </w:tcPr>
          <w:p w14:paraId="000000ED" w14:textId="03860A44" w:rsidR="0009202B" w:rsidRDefault="4779334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76361418" w:rsidRPr="2EEF9A26">
              <w:rPr>
                <w:rFonts w:ascii="Calibri" w:eastAsia="Calibri" w:hAnsi="Calibri" w:cs="Calibri"/>
                <w:sz w:val="22"/>
                <w:szCs w:val="22"/>
              </w:rPr>
              <w:t>4</w:t>
            </w:r>
          </w:p>
        </w:tc>
        <w:tc>
          <w:tcPr>
            <w:tcW w:w="8318" w:type="dxa"/>
            <w:vAlign w:val="center"/>
          </w:tcPr>
          <w:p w14:paraId="000000EE" w14:textId="77777777" w:rsidR="0009202B" w:rsidRDefault="001D71B8">
            <w:pPr>
              <w:pStyle w:val="Heading1"/>
              <w:keepLines/>
              <w:spacing w:before="120" w:after="120"/>
              <w:rPr>
                <w:rFonts w:ascii="Calibri" w:eastAsia="Calibri" w:hAnsi="Calibri" w:cs="Calibri"/>
                <w:b w:val="0"/>
                <w:sz w:val="22"/>
                <w:szCs w:val="22"/>
              </w:rPr>
            </w:pPr>
            <w:bookmarkStart w:id="10" w:name="_heading=h.am2xfesivwyp" w:colFirst="0" w:colLast="0"/>
            <w:bookmarkEnd w:id="10"/>
            <w:r>
              <w:rPr>
                <w:rFonts w:ascii="Calibri" w:eastAsia="Calibri" w:hAnsi="Calibri" w:cs="Calibri"/>
                <w:b w:val="0"/>
                <w:sz w:val="22"/>
                <w:szCs w:val="22"/>
              </w:rPr>
              <w:t>The State requires that the Contractor furnish the below status reports:</w:t>
            </w:r>
          </w:p>
          <w:p w14:paraId="000000EF"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Weekly Project Status Reports</w:t>
            </w:r>
          </w:p>
          <w:p w14:paraId="000000F0" w14:textId="6FC0AC53" w:rsidR="0009202B" w:rsidRDefault="001D71B8" w:rsidP="00015480">
            <w:pPr>
              <w:pStyle w:val="Normal1"/>
              <w:widowControl/>
              <w:numPr>
                <w:ilvl w:val="0"/>
                <w:numId w:val="22"/>
              </w:numPr>
              <w:rPr>
                <w:rFonts w:ascii="Calibri" w:eastAsia="Calibri" w:hAnsi="Calibri" w:cs="Calibri"/>
                <w:sz w:val="22"/>
                <w:szCs w:val="22"/>
              </w:rPr>
            </w:pPr>
            <w:r w:rsidRPr="56A37B6E">
              <w:rPr>
                <w:rFonts w:ascii="Calibri" w:eastAsia="Calibri" w:hAnsi="Calibri" w:cs="Calibri"/>
                <w:sz w:val="22"/>
                <w:szCs w:val="22"/>
              </w:rPr>
              <w:t>Monthly Performance Reports</w:t>
            </w:r>
            <w:r w:rsidR="0F25E934" w:rsidRPr="56A37B6E">
              <w:rPr>
                <w:rFonts w:ascii="Calibri" w:eastAsia="Calibri" w:hAnsi="Calibri" w:cs="Calibri"/>
                <w:sz w:val="22"/>
                <w:szCs w:val="22"/>
              </w:rPr>
              <w:t xml:space="preserve"> </w:t>
            </w:r>
            <w:r w:rsidR="7D1B9C36" w:rsidRPr="56A37B6E">
              <w:rPr>
                <w:rFonts w:ascii="Calibri" w:eastAsia="Calibri" w:hAnsi="Calibri" w:cs="Calibri"/>
                <w:sz w:val="22"/>
                <w:szCs w:val="22"/>
              </w:rPr>
              <w:t xml:space="preserve">(Including </w:t>
            </w:r>
            <w:r w:rsidR="31FA8AF8" w:rsidRPr="56A37B6E">
              <w:rPr>
                <w:rFonts w:ascii="Calibri" w:eastAsia="Calibri" w:hAnsi="Calibri" w:cs="Calibri"/>
                <w:sz w:val="22"/>
                <w:szCs w:val="22"/>
              </w:rPr>
              <w:t>Third-Party Tools)</w:t>
            </w:r>
          </w:p>
          <w:p w14:paraId="000000F1"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Monthly Late Log Reports</w:t>
            </w:r>
          </w:p>
          <w:p w14:paraId="000000F2"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Project Staging Reports</w:t>
            </w:r>
          </w:p>
          <w:p w14:paraId="000000F3"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Additional Management Reports</w:t>
            </w:r>
          </w:p>
          <w:p w14:paraId="000000F4"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Financial Reports</w:t>
            </w:r>
          </w:p>
          <w:p w14:paraId="000000F5" w14:textId="77777777" w:rsidR="0009202B" w:rsidRDefault="001D71B8" w:rsidP="00015480">
            <w:pPr>
              <w:pStyle w:val="Normal1"/>
              <w:widowControl/>
              <w:numPr>
                <w:ilvl w:val="0"/>
                <w:numId w:val="22"/>
              </w:numPr>
              <w:rPr>
                <w:rFonts w:ascii="Calibri" w:eastAsia="Calibri" w:hAnsi="Calibri" w:cs="Calibri"/>
                <w:sz w:val="22"/>
                <w:szCs w:val="22"/>
              </w:rPr>
            </w:pPr>
            <w:proofErr w:type="gramStart"/>
            <w:r>
              <w:rPr>
                <w:rFonts w:ascii="Calibri" w:eastAsia="Calibri" w:hAnsi="Calibri" w:cs="Calibri"/>
                <w:sz w:val="22"/>
                <w:szCs w:val="22"/>
              </w:rPr>
              <w:t>IN.Gov</w:t>
            </w:r>
            <w:proofErr w:type="gramEnd"/>
            <w:r>
              <w:rPr>
                <w:rFonts w:ascii="Calibri" w:eastAsia="Calibri" w:hAnsi="Calibri" w:cs="Calibri"/>
                <w:sz w:val="22"/>
                <w:szCs w:val="22"/>
              </w:rPr>
              <w:t xml:space="preserve"> Security and Privacy Reports</w:t>
            </w:r>
          </w:p>
          <w:p w14:paraId="000000F6" w14:textId="21636ADD" w:rsidR="006223B0" w:rsidRPr="006223B0"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Credit Balance Reports</w:t>
            </w:r>
            <w:r w:rsidR="00015480">
              <w:rPr>
                <w:rFonts w:ascii="Calibri" w:eastAsia="Calibri" w:hAnsi="Calibri" w:cs="Calibri"/>
                <w:sz w:val="22"/>
                <w:szCs w:val="22"/>
              </w:rPr>
              <w:t xml:space="preserve"> (see Section 1.17.6.1)</w:t>
            </w:r>
          </w:p>
        </w:tc>
        <w:tc>
          <w:tcPr>
            <w:tcW w:w="1620" w:type="dxa"/>
            <w:shd w:val="clear" w:color="auto" w:fill="B4C6E7" w:themeFill="accent5" w:themeFillTint="66"/>
            <w:vAlign w:val="center"/>
          </w:tcPr>
          <w:p w14:paraId="000000F7" w14:textId="77777777" w:rsidR="0009202B" w:rsidRDefault="0009202B">
            <w:pPr>
              <w:pStyle w:val="Normal1"/>
              <w:widowControl/>
              <w:rPr>
                <w:rFonts w:ascii="Calibri" w:eastAsia="Calibri" w:hAnsi="Calibri" w:cs="Calibri"/>
                <w:sz w:val="22"/>
                <w:szCs w:val="22"/>
              </w:rPr>
            </w:pPr>
          </w:p>
        </w:tc>
      </w:tr>
      <w:tr w:rsidR="0009202B" w14:paraId="07C6D238" w14:textId="41993C22" w:rsidTr="2EEF9A26">
        <w:trPr>
          <w:trHeight w:val="431"/>
        </w:trPr>
        <w:tc>
          <w:tcPr>
            <w:tcW w:w="10815" w:type="dxa"/>
            <w:gridSpan w:val="3"/>
            <w:vAlign w:val="center"/>
          </w:tcPr>
          <w:p w14:paraId="000000F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1.7 Training</w:t>
            </w:r>
          </w:p>
        </w:tc>
      </w:tr>
      <w:tr w:rsidR="00E04A5A" w14:paraId="12F40691" w14:textId="2EA4CAB4" w:rsidTr="2EEF9A26">
        <w:trPr>
          <w:trHeight w:val="1466"/>
        </w:trPr>
        <w:tc>
          <w:tcPr>
            <w:tcW w:w="877" w:type="dxa"/>
            <w:vAlign w:val="center"/>
          </w:tcPr>
          <w:p w14:paraId="000000FB" w14:textId="762CDDC2" w:rsidR="0009202B" w:rsidRDefault="370B3276">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6891BD82" w:rsidRPr="2EEF9A26">
              <w:rPr>
                <w:rFonts w:ascii="Calibri" w:eastAsia="Calibri" w:hAnsi="Calibri" w:cs="Calibri"/>
                <w:sz w:val="22"/>
                <w:szCs w:val="22"/>
              </w:rPr>
              <w:t>5</w:t>
            </w:r>
          </w:p>
        </w:tc>
        <w:tc>
          <w:tcPr>
            <w:tcW w:w="8318" w:type="dxa"/>
            <w:vAlign w:val="center"/>
          </w:tcPr>
          <w:p w14:paraId="000000FC"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lead or assist the State with the following training activities:</w:t>
            </w:r>
          </w:p>
          <w:p w14:paraId="000000FD"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 xml:space="preserve">Provide staffing necessary to train Agency users in their application on an as-needed basis —both on demand requests for training and as part of an overall education plan in the case of newly supported tools. </w:t>
            </w:r>
          </w:p>
          <w:p w14:paraId="000000FE" w14:textId="77777777" w:rsidR="0009202B" w:rsidRDefault="001D71B8" w:rsidP="00441486">
            <w:pPr>
              <w:pStyle w:val="Normal1"/>
              <w:widowControl/>
              <w:numPr>
                <w:ilvl w:val="0"/>
                <w:numId w:val="18"/>
              </w:numPr>
              <w:spacing w:before="200" w:after="200"/>
              <w:ind w:left="1350"/>
              <w:rPr>
                <w:rFonts w:ascii="Calibri" w:eastAsia="Calibri" w:hAnsi="Calibri" w:cs="Calibri"/>
                <w:sz w:val="22"/>
                <w:szCs w:val="22"/>
              </w:rPr>
            </w:pPr>
            <w:r>
              <w:rPr>
                <w:rFonts w:ascii="Calibri" w:eastAsia="Calibri" w:hAnsi="Calibri" w:cs="Calibri"/>
                <w:sz w:val="22"/>
                <w:szCs w:val="22"/>
              </w:rPr>
              <w:t xml:space="preserve">Training options, including one-on-one, group training, and on-line tutorials should be made available in order to best meet the needs of Agency users. The Contractor shall provide the State with written training materials, including templates / guides of best practices and commonly-used code, that State users can independently reference. </w:t>
            </w:r>
          </w:p>
          <w:p w14:paraId="000000FF" w14:textId="5298A09B" w:rsidR="0009202B" w:rsidRDefault="001D71B8" w:rsidP="00441486">
            <w:pPr>
              <w:pStyle w:val="Normal1"/>
              <w:widowControl/>
              <w:numPr>
                <w:ilvl w:val="0"/>
                <w:numId w:val="5"/>
              </w:numPr>
              <w:spacing w:before="200" w:after="200"/>
              <w:rPr>
                <w:rFonts w:ascii="Calibri" w:eastAsia="Calibri" w:hAnsi="Calibri" w:cs="Calibri"/>
                <w:sz w:val="22"/>
                <w:szCs w:val="22"/>
              </w:rPr>
            </w:pPr>
            <w:r w:rsidRPr="011C2923">
              <w:rPr>
                <w:rFonts w:ascii="Calibri" w:eastAsia="Calibri" w:hAnsi="Calibri" w:cs="Calibri"/>
                <w:sz w:val="22"/>
                <w:szCs w:val="22"/>
              </w:rPr>
              <w:t>Conduct web content management user training for State content managers and communicators</w:t>
            </w:r>
            <w:r w:rsidR="063FE85C" w:rsidRPr="011C2923">
              <w:rPr>
                <w:rFonts w:ascii="Calibri" w:eastAsia="Calibri" w:hAnsi="Calibri" w:cs="Calibri"/>
                <w:sz w:val="22"/>
                <w:szCs w:val="22"/>
              </w:rPr>
              <w:t>, as well as Web Accessibility and SEO training for State Agency Users. (This enhanced offering should be available to Political Subdivision users through a Task Order).</w:t>
            </w:r>
          </w:p>
          <w:p w14:paraId="00000100" w14:textId="77777777" w:rsidR="0009202B" w:rsidRDefault="001D71B8" w:rsidP="00441486">
            <w:pPr>
              <w:pStyle w:val="Normal1"/>
              <w:widowControl/>
              <w:numPr>
                <w:ilvl w:val="0"/>
                <w:numId w:val="5"/>
              </w:numPr>
              <w:spacing w:line="276" w:lineRule="auto"/>
              <w:rPr>
                <w:rFonts w:ascii="Calibri" w:eastAsia="Calibri" w:hAnsi="Calibri" w:cs="Calibri"/>
                <w:sz w:val="22"/>
                <w:szCs w:val="22"/>
              </w:rPr>
            </w:pPr>
            <w:r>
              <w:rPr>
                <w:rFonts w:ascii="Calibri" w:eastAsia="Calibri" w:hAnsi="Calibri" w:cs="Calibri"/>
                <w:sz w:val="22"/>
                <w:szCs w:val="22"/>
              </w:rPr>
              <w:t>Conduct an annual security training program for all web content managers</w:t>
            </w:r>
          </w:p>
          <w:p w14:paraId="00000101"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Develop and maintain user, provider, and operations manuals</w:t>
            </w:r>
          </w:p>
          <w:p w14:paraId="00000102"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Perform and/or enable baseline staff to attend or participate in applicable Web Portal-related trainings.</w:t>
            </w:r>
          </w:p>
          <w:p w14:paraId="00000103" w14:textId="77777777" w:rsidR="0009202B" w:rsidRDefault="001D71B8" w:rsidP="00441486">
            <w:pPr>
              <w:pStyle w:val="Normal1"/>
              <w:widowControl/>
              <w:numPr>
                <w:ilvl w:val="0"/>
                <w:numId w:val="15"/>
              </w:numPr>
              <w:spacing w:before="200" w:after="200"/>
              <w:ind w:left="1350"/>
              <w:rPr>
                <w:rFonts w:ascii="Calibri" w:eastAsia="Calibri" w:hAnsi="Calibri" w:cs="Calibri"/>
                <w:sz w:val="22"/>
                <w:szCs w:val="22"/>
              </w:rPr>
            </w:pPr>
            <w:r>
              <w:rPr>
                <w:rFonts w:ascii="Calibri" w:eastAsia="Calibri" w:hAnsi="Calibri" w:cs="Calibri"/>
                <w:sz w:val="22"/>
                <w:szCs w:val="22"/>
              </w:rPr>
              <w:t>Trainings may be provided by the Contractor, the Contractor's parent company or an affiliate of the Contractor's parent company or otherwise deemed appropriate by the Contractor.</w:t>
            </w:r>
          </w:p>
          <w:p w14:paraId="00000104" w14:textId="34E06F8B" w:rsidR="0009202B" w:rsidRDefault="001D71B8">
            <w:pPr>
              <w:pStyle w:val="Heading1"/>
              <w:keepLines/>
              <w:spacing w:before="120" w:after="120"/>
              <w:rPr>
                <w:rFonts w:ascii="Calibri" w:eastAsia="Calibri" w:hAnsi="Calibri" w:cs="Calibri"/>
                <w:b w:val="0"/>
                <w:sz w:val="22"/>
                <w:szCs w:val="22"/>
              </w:rPr>
            </w:pPr>
            <w:bookmarkStart w:id="11" w:name="_heading=h.j6hmrqo9ik8s"/>
            <w:bookmarkEnd w:id="11"/>
            <w:r w:rsidRPr="011C2923">
              <w:rPr>
                <w:rFonts w:ascii="Calibri" w:eastAsia="Calibri" w:hAnsi="Calibri" w:cs="Calibri"/>
                <w:b w:val="0"/>
                <w:sz w:val="22"/>
                <w:szCs w:val="22"/>
              </w:rPr>
              <w:lastRenderedPageBreak/>
              <w:t xml:space="preserve">The State also requires that the Contractor develop </w:t>
            </w:r>
            <w:r w:rsidR="65925AF4" w:rsidRPr="011C2923">
              <w:rPr>
                <w:rFonts w:ascii="Calibri" w:eastAsia="Calibri" w:hAnsi="Calibri" w:cs="Calibri"/>
                <w:b w:val="0"/>
                <w:sz w:val="22"/>
                <w:szCs w:val="22"/>
              </w:rPr>
              <w:t xml:space="preserve">and maintain </w:t>
            </w:r>
            <w:r w:rsidRPr="011C2923">
              <w:rPr>
                <w:rFonts w:ascii="Calibri" w:eastAsia="Calibri" w:hAnsi="Calibri" w:cs="Calibri"/>
                <w:b w:val="0"/>
                <w:sz w:val="22"/>
                <w:szCs w:val="22"/>
              </w:rPr>
              <w:t xml:space="preserve">a </w:t>
            </w:r>
            <w:r w:rsidR="5BF15CD1" w:rsidRPr="011C2923">
              <w:rPr>
                <w:rFonts w:ascii="Calibri" w:eastAsia="Calibri" w:hAnsi="Calibri" w:cs="Calibri"/>
                <w:b w:val="0"/>
                <w:sz w:val="22"/>
                <w:szCs w:val="22"/>
              </w:rPr>
              <w:t xml:space="preserve">robust </w:t>
            </w:r>
            <w:r w:rsidRPr="011C2923">
              <w:rPr>
                <w:rFonts w:ascii="Calibri" w:eastAsia="Calibri" w:hAnsi="Calibri" w:cs="Calibri"/>
                <w:b w:val="0"/>
                <w:sz w:val="22"/>
                <w:szCs w:val="22"/>
              </w:rPr>
              <w:t xml:space="preserve">training plan that includes key objectives, training tools, roles and responsibilities, training environments, approach and methodology, training types, materials, </w:t>
            </w:r>
            <w:r w:rsidR="41D6C2C9" w:rsidRPr="011C2923">
              <w:rPr>
                <w:rFonts w:ascii="Calibri" w:eastAsia="Calibri" w:hAnsi="Calibri" w:cs="Calibri"/>
                <w:b w:val="0"/>
                <w:sz w:val="22"/>
                <w:szCs w:val="22"/>
              </w:rPr>
              <w:t xml:space="preserve">effectiveness, </w:t>
            </w:r>
            <w:r w:rsidRPr="011C2923">
              <w:rPr>
                <w:rFonts w:ascii="Calibri" w:eastAsia="Calibri" w:hAnsi="Calibri" w:cs="Calibri"/>
                <w:b w:val="0"/>
                <w:sz w:val="22"/>
                <w:szCs w:val="22"/>
              </w:rPr>
              <w:t xml:space="preserve">and a description of how they will meet the requirements listed above. The Contractor must provide a sufficient number of staff to successfully accomplish all of the bulleted requirements, and this staff must have proven experience in the development and delivery of comprehensive training for a project of similar scope and scale.  </w:t>
            </w:r>
          </w:p>
        </w:tc>
        <w:tc>
          <w:tcPr>
            <w:tcW w:w="1620" w:type="dxa"/>
            <w:shd w:val="clear" w:color="auto" w:fill="B4C6E7" w:themeFill="accent5" w:themeFillTint="66"/>
            <w:vAlign w:val="center"/>
          </w:tcPr>
          <w:p w14:paraId="00000105" w14:textId="77777777" w:rsidR="0009202B" w:rsidRDefault="0009202B">
            <w:pPr>
              <w:pStyle w:val="Normal1"/>
              <w:widowControl/>
              <w:rPr>
                <w:rFonts w:ascii="Calibri" w:eastAsia="Calibri" w:hAnsi="Calibri" w:cs="Calibri"/>
                <w:sz w:val="22"/>
                <w:szCs w:val="22"/>
              </w:rPr>
            </w:pPr>
          </w:p>
        </w:tc>
      </w:tr>
      <w:tr w:rsidR="0009202B" w14:paraId="2F93358E" w14:textId="030139E1" w:rsidTr="2EEF9A26">
        <w:trPr>
          <w:trHeight w:val="431"/>
        </w:trPr>
        <w:tc>
          <w:tcPr>
            <w:tcW w:w="10815" w:type="dxa"/>
            <w:gridSpan w:val="3"/>
            <w:vAlign w:val="center"/>
          </w:tcPr>
          <w:p w14:paraId="0000010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1.8 Help Desk and Customer Support</w:t>
            </w:r>
          </w:p>
        </w:tc>
      </w:tr>
      <w:tr w:rsidR="00E04A5A" w14:paraId="6F48480C" w14:textId="61162216" w:rsidTr="2EEF9A26">
        <w:trPr>
          <w:trHeight w:val="1466"/>
        </w:trPr>
        <w:tc>
          <w:tcPr>
            <w:tcW w:w="877" w:type="dxa"/>
            <w:vAlign w:val="center"/>
          </w:tcPr>
          <w:p w14:paraId="00000109" w14:textId="3023ADF2" w:rsidR="0009202B" w:rsidRDefault="406488A3">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A51190D" w:rsidRPr="2EEF9A26">
              <w:rPr>
                <w:rFonts w:ascii="Calibri" w:eastAsia="Calibri" w:hAnsi="Calibri" w:cs="Calibri"/>
                <w:sz w:val="22"/>
                <w:szCs w:val="22"/>
              </w:rPr>
              <w:t>6</w:t>
            </w:r>
          </w:p>
        </w:tc>
        <w:tc>
          <w:tcPr>
            <w:tcW w:w="8318" w:type="dxa"/>
            <w:vAlign w:val="center"/>
          </w:tcPr>
          <w:p w14:paraId="0000010A" w14:textId="77777777" w:rsidR="0009202B" w:rsidRDefault="001D71B8">
            <w:pPr>
              <w:pStyle w:val="Heading1"/>
              <w:keepLines/>
              <w:spacing w:before="120" w:after="120"/>
              <w:rPr>
                <w:rFonts w:ascii="Calibri" w:eastAsia="Calibri" w:hAnsi="Calibri" w:cs="Calibri"/>
                <w:b w:val="0"/>
                <w:sz w:val="22"/>
                <w:szCs w:val="22"/>
              </w:rPr>
            </w:pPr>
            <w:bookmarkStart w:id="12" w:name="_heading=h.j6v0v43mn2i6" w:colFirst="0" w:colLast="0"/>
            <w:bookmarkEnd w:id="12"/>
            <w:r>
              <w:rPr>
                <w:rFonts w:ascii="Calibri" w:eastAsia="Calibri" w:hAnsi="Calibri" w:cs="Calibri"/>
                <w:b w:val="0"/>
                <w:sz w:val="22"/>
                <w:szCs w:val="22"/>
              </w:rPr>
              <w:t>The State requires that the Contractor provide staffing (e.g., customer service representatives) necessary to provide customer service help desk, billing support, and technical support for all applications and services built and/or maintained by the Contractor. The Contractor must also have the ability to ramp up support during peak usage times, such as during tax season, to ensure its ability to handle any potential increase in support call volume.</w:t>
            </w:r>
          </w:p>
        </w:tc>
        <w:tc>
          <w:tcPr>
            <w:tcW w:w="1620" w:type="dxa"/>
            <w:shd w:val="clear" w:color="auto" w:fill="B4C6E7" w:themeFill="accent5" w:themeFillTint="66"/>
            <w:vAlign w:val="center"/>
          </w:tcPr>
          <w:p w14:paraId="0000010B" w14:textId="77777777" w:rsidR="0009202B" w:rsidRDefault="0009202B">
            <w:pPr>
              <w:pStyle w:val="Normal1"/>
              <w:widowControl/>
              <w:rPr>
                <w:rFonts w:ascii="Calibri" w:eastAsia="Calibri" w:hAnsi="Calibri" w:cs="Calibri"/>
                <w:sz w:val="22"/>
                <w:szCs w:val="22"/>
              </w:rPr>
            </w:pPr>
          </w:p>
        </w:tc>
      </w:tr>
      <w:tr w:rsidR="0009202B" w14:paraId="6BF0BA06" w14:textId="29268C6C" w:rsidTr="2EEF9A26">
        <w:trPr>
          <w:trHeight w:val="431"/>
        </w:trPr>
        <w:tc>
          <w:tcPr>
            <w:tcW w:w="10815" w:type="dxa"/>
            <w:gridSpan w:val="3"/>
            <w:vAlign w:val="center"/>
          </w:tcPr>
          <w:p w14:paraId="0000010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1.9 Marketing</w:t>
            </w:r>
          </w:p>
        </w:tc>
      </w:tr>
      <w:tr w:rsidR="00E04A5A" w14:paraId="1BF13AF5" w14:textId="46E5E154" w:rsidTr="2EEF9A26">
        <w:trPr>
          <w:trHeight w:val="1466"/>
        </w:trPr>
        <w:tc>
          <w:tcPr>
            <w:tcW w:w="877" w:type="dxa"/>
            <w:vAlign w:val="center"/>
          </w:tcPr>
          <w:p w14:paraId="0000010F" w14:textId="14AB85F4" w:rsidR="0009202B" w:rsidRDefault="563DB8C7">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D15E17A" w:rsidRPr="2EEF9A26">
              <w:rPr>
                <w:rFonts w:ascii="Calibri" w:eastAsia="Calibri" w:hAnsi="Calibri" w:cs="Calibri"/>
                <w:sz w:val="22"/>
                <w:szCs w:val="22"/>
              </w:rPr>
              <w:t>7</w:t>
            </w:r>
          </w:p>
        </w:tc>
        <w:tc>
          <w:tcPr>
            <w:tcW w:w="8318" w:type="dxa"/>
            <w:vAlign w:val="center"/>
          </w:tcPr>
          <w:p w14:paraId="00000110" w14:textId="77777777" w:rsidR="0009202B" w:rsidRDefault="001D71B8">
            <w:pPr>
              <w:pStyle w:val="Heading1"/>
              <w:keepLines/>
              <w:spacing w:before="120" w:after="120"/>
              <w:rPr>
                <w:rFonts w:ascii="Calibri" w:eastAsia="Calibri" w:hAnsi="Calibri" w:cs="Calibri"/>
                <w:b w:val="0"/>
                <w:sz w:val="22"/>
                <w:szCs w:val="22"/>
              </w:rPr>
            </w:pPr>
            <w:bookmarkStart w:id="13" w:name="_heading=h.ndytsac0iwjc" w:colFirst="0" w:colLast="0"/>
            <w:bookmarkEnd w:id="13"/>
            <w:r>
              <w:rPr>
                <w:rFonts w:ascii="Calibri" w:eastAsia="Calibri" w:hAnsi="Calibri" w:cs="Calibri"/>
                <w:b w:val="0"/>
                <w:sz w:val="22"/>
                <w:szCs w:val="22"/>
              </w:rPr>
              <w:t>The State requires that the Contractor proactively market and promote to agencies the benefits and use of IN.gov portal services as part of an overall agency Technology Needs Assessment/Support Plan that must be updated and shared with IOT at least once a year.</w:t>
            </w:r>
          </w:p>
        </w:tc>
        <w:tc>
          <w:tcPr>
            <w:tcW w:w="1620" w:type="dxa"/>
            <w:shd w:val="clear" w:color="auto" w:fill="B4C6E7" w:themeFill="accent5" w:themeFillTint="66"/>
            <w:vAlign w:val="center"/>
          </w:tcPr>
          <w:p w14:paraId="00000111" w14:textId="77777777" w:rsidR="0009202B" w:rsidRDefault="0009202B">
            <w:pPr>
              <w:pStyle w:val="Normal1"/>
              <w:widowControl/>
              <w:rPr>
                <w:rFonts w:ascii="Calibri" w:eastAsia="Calibri" w:hAnsi="Calibri" w:cs="Calibri"/>
                <w:sz w:val="22"/>
                <w:szCs w:val="22"/>
              </w:rPr>
            </w:pPr>
          </w:p>
        </w:tc>
      </w:tr>
      <w:tr w:rsidR="0009202B" w14:paraId="21A35CBE" w14:textId="7C02220A" w:rsidTr="2EEF9A26">
        <w:trPr>
          <w:trHeight w:val="431"/>
        </w:trPr>
        <w:tc>
          <w:tcPr>
            <w:tcW w:w="10815" w:type="dxa"/>
            <w:gridSpan w:val="3"/>
            <w:vAlign w:val="center"/>
          </w:tcPr>
          <w:p w14:paraId="00000112"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1.11.4 Security, Risk Monitoring, and Assessments</w:t>
            </w:r>
          </w:p>
        </w:tc>
      </w:tr>
      <w:tr w:rsidR="00E04A5A" w14:paraId="05241993" w14:textId="78E0C141" w:rsidTr="2EEF9A26">
        <w:trPr>
          <w:trHeight w:val="1466"/>
        </w:trPr>
        <w:tc>
          <w:tcPr>
            <w:tcW w:w="877" w:type="dxa"/>
            <w:vAlign w:val="center"/>
          </w:tcPr>
          <w:p w14:paraId="00000115" w14:textId="66E39A44" w:rsidR="0009202B" w:rsidRDefault="60129F6E">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2287161E" w:rsidRPr="2EEF9A26">
              <w:rPr>
                <w:rFonts w:ascii="Calibri" w:eastAsia="Calibri" w:hAnsi="Calibri" w:cs="Calibri"/>
                <w:sz w:val="22"/>
                <w:szCs w:val="22"/>
              </w:rPr>
              <w:t>8</w:t>
            </w:r>
          </w:p>
        </w:tc>
        <w:tc>
          <w:tcPr>
            <w:tcW w:w="8318" w:type="dxa"/>
            <w:vAlign w:val="center"/>
          </w:tcPr>
          <w:p w14:paraId="00000116" w14:textId="77777777" w:rsidR="0009202B" w:rsidRDefault="001D71B8">
            <w:pPr>
              <w:pStyle w:val="Heading1"/>
              <w:keepLines/>
              <w:spacing w:before="120" w:after="120"/>
              <w:rPr>
                <w:rFonts w:ascii="Calibri" w:eastAsia="Calibri" w:hAnsi="Calibri" w:cs="Calibri"/>
                <w:b w:val="0"/>
                <w:sz w:val="22"/>
                <w:szCs w:val="22"/>
              </w:rPr>
            </w:pPr>
            <w:bookmarkStart w:id="14" w:name="_heading=h.a5d91hzdwdug" w:colFirst="0" w:colLast="0"/>
            <w:bookmarkEnd w:id="14"/>
            <w:r>
              <w:rPr>
                <w:rFonts w:ascii="Calibri" w:eastAsia="Calibri" w:hAnsi="Calibri" w:cs="Calibri"/>
                <w:b w:val="0"/>
                <w:sz w:val="22"/>
                <w:szCs w:val="22"/>
              </w:rPr>
              <w:t>The State requires that, as a part of ongoing security support, the Contractor:</w:t>
            </w:r>
          </w:p>
          <w:p w14:paraId="00000117"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Inform the State of both offensive and defensive security strategies in place in the Contractor’s environment</w:t>
            </w:r>
          </w:p>
          <w:p w14:paraId="00000118"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Complete and deliver a formal security risk self-assessment of the Contractor’s environment, with a strategy and action plan to address identified risks</w:t>
            </w:r>
          </w:p>
          <w:p w14:paraId="00000119"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Deliver updates to the assessment to the State security staff quarterly until all identified risks are resolved</w:t>
            </w:r>
          </w:p>
          <w:p w14:paraId="0000011A"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Conduct comprehensive manual and automated reporting of the technical environment(s) that house State applications regularly, the results of which must be provided to the State at least monthly, and on demand by the State when necessary</w:t>
            </w:r>
          </w:p>
          <w:p w14:paraId="0000011B"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Communicate to the State, in writing, any changes to the threat landscape that could reasonably and materially impact the State, including advice on action to be taken by the State if required</w:t>
            </w:r>
          </w:p>
          <w:p w14:paraId="0000011C" w14:textId="77777777" w:rsidR="0009202B" w:rsidRDefault="001D71B8" w:rsidP="00441486">
            <w:pPr>
              <w:pStyle w:val="Normal1"/>
              <w:widowControl/>
              <w:numPr>
                <w:ilvl w:val="0"/>
                <w:numId w:val="16"/>
              </w:numPr>
              <w:spacing w:before="200" w:after="200"/>
              <w:rPr>
                <w:sz w:val="22"/>
                <w:szCs w:val="22"/>
              </w:rPr>
            </w:pPr>
            <w:r>
              <w:rPr>
                <w:rFonts w:ascii="Calibri" w:eastAsia="Calibri" w:hAnsi="Calibri" w:cs="Calibri"/>
                <w:sz w:val="22"/>
                <w:szCs w:val="22"/>
              </w:rPr>
              <w:t xml:space="preserve">Participate in quarterly meetings with designated State security staff to provide security activity updates. </w:t>
            </w:r>
          </w:p>
        </w:tc>
        <w:tc>
          <w:tcPr>
            <w:tcW w:w="1620" w:type="dxa"/>
            <w:shd w:val="clear" w:color="auto" w:fill="B4C6E7" w:themeFill="accent5" w:themeFillTint="66"/>
            <w:vAlign w:val="center"/>
          </w:tcPr>
          <w:p w14:paraId="0000011D" w14:textId="77777777" w:rsidR="0009202B" w:rsidRDefault="0009202B">
            <w:pPr>
              <w:pStyle w:val="Normal1"/>
              <w:widowControl/>
              <w:rPr>
                <w:rFonts w:ascii="Calibri" w:eastAsia="Calibri" w:hAnsi="Calibri" w:cs="Calibri"/>
                <w:sz w:val="22"/>
                <w:szCs w:val="22"/>
              </w:rPr>
            </w:pPr>
          </w:p>
        </w:tc>
      </w:tr>
      <w:tr w:rsidR="0009202B" w14:paraId="7040AD81" w14:textId="6162E2E8" w:rsidTr="2EEF9A26">
        <w:trPr>
          <w:trHeight w:val="431"/>
        </w:trPr>
        <w:tc>
          <w:tcPr>
            <w:tcW w:w="10815" w:type="dxa"/>
            <w:gridSpan w:val="3"/>
            <w:vAlign w:val="center"/>
          </w:tcPr>
          <w:p w14:paraId="0000011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1.11.6 Security Plan</w:t>
            </w:r>
          </w:p>
        </w:tc>
      </w:tr>
      <w:tr w:rsidR="00E04A5A" w14:paraId="6C0E9ED9" w14:textId="29A7C7B5" w:rsidTr="2EEF9A26">
        <w:trPr>
          <w:trHeight w:val="1466"/>
        </w:trPr>
        <w:tc>
          <w:tcPr>
            <w:tcW w:w="877" w:type="dxa"/>
            <w:vAlign w:val="center"/>
          </w:tcPr>
          <w:p w14:paraId="00000121" w14:textId="5A586411" w:rsidR="0009202B" w:rsidRDefault="4C19E78C">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2</w:t>
            </w:r>
            <w:r w:rsidR="2553039F" w:rsidRPr="2EEF9A26">
              <w:rPr>
                <w:rFonts w:ascii="Calibri" w:eastAsia="Calibri" w:hAnsi="Calibri" w:cs="Calibri"/>
                <w:sz w:val="22"/>
                <w:szCs w:val="22"/>
              </w:rPr>
              <w:t>9</w:t>
            </w:r>
          </w:p>
        </w:tc>
        <w:tc>
          <w:tcPr>
            <w:tcW w:w="8318" w:type="dxa"/>
            <w:vAlign w:val="center"/>
          </w:tcPr>
          <w:p w14:paraId="00000122" w14:textId="77777777" w:rsidR="0009202B" w:rsidRDefault="001D71B8">
            <w:pPr>
              <w:pStyle w:val="Heading1"/>
              <w:keepLines/>
              <w:spacing w:before="120" w:after="120"/>
              <w:rPr>
                <w:rFonts w:ascii="Calibri" w:eastAsia="Calibri" w:hAnsi="Calibri" w:cs="Calibri"/>
                <w:b w:val="0"/>
                <w:sz w:val="22"/>
                <w:szCs w:val="22"/>
              </w:rPr>
            </w:pPr>
            <w:bookmarkStart w:id="15" w:name="_heading=h.w701wwtwb623" w:colFirst="0" w:colLast="0"/>
            <w:bookmarkEnd w:id="15"/>
            <w:r>
              <w:rPr>
                <w:rFonts w:ascii="Calibri" w:eastAsia="Calibri" w:hAnsi="Calibri" w:cs="Calibri"/>
                <w:b w:val="0"/>
                <w:sz w:val="22"/>
                <w:szCs w:val="22"/>
              </w:rPr>
              <w:t>The State requires that the Contractor utilize a security testing approach that aligns with NIST 800-115, Technical Guide to Information Security Testing and Assessment.</w:t>
            </w:r>
          </w:p>
        </w:tc>
        <w:tc>
          <w:tcPr>
            <w:tcW w:w="1620" w:type="dxa"/>
            <w:shd w:val="clear" w:color="auto" w:fill="B4C6E7" w:themeFill="accent5" w:themeFillTint="66"/>
            <w:vAlign w:val="center"/>
          </w:tcPr>
          <w:p w14:paraId="00000123" w14:textId="77777777" w:rsidR="0009202B" w:rsidRDefault="0009202B">
            <w:pPr>
              <w:pStyle w:val="Normal1"/>
              <w:widowControl/>
              <w:rPr>
                <w:rFonts w:ascii="Calibri" w:eastAsia="Calibri" w:hAnsi="Calibri" w:cs="Calibri"/>
                <w:sz w:val="22"/>
                <w:szCs w:val="22"/>
              </w:rPr>
            </w:pPr>
          </w:p>
        </w:tc>
      </w:tr>
      <w:tr w:rsidR="0009202B" w14:paraId="267A80B4" w14:textId="24A53409" w:rsidTr="2EEF9A26">
        <w:trPr>
          <w:trHeight w:val="431"/>
        </w:trPr>
        <w:tc>
          <w:tcPr>
            <w:tcW w:w="10815" w:type="dxa"/>
            <w:gridSpan w:val="3"/>
            <w:vAlign w:val="center"/>
          </w:tcPr>
          <w:p w14:paraId="00000124"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1.11.7 Audit Controls</w:t>
            </w:r>
          </w:p>
        </w:tc>
      </w:tr>
      <w:tr w:rsidR="00E04A5A" w14:paraId="744FF682" w14:textId="70CA0978" w:rsidTr="2EEF9A26">
        <w:trPr>
          <w:trHeight w:val="1466"/>
        </w:trPr>
        <w:tc>
          <w:tcPr>
            <w:tcW w:w="877" w:type="dxa"/>
            <w:vAlign w:val="center"/>
          </w:tcPr>
          <w:p w14:paraId="00000127" w14:textId="33B07F92" w:rsidR="0009202B" w:rsidRDefault="7577E33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30</w:t>
            </w:r>
          </w:p>
        </w:tc>
        <w:tc>
          <w:tcPr>
            <w:tcW w:w="8318" w:type="dxa"/>
            <w:vAlign w:val="center"/>
          </w:tcPr>
          <w:p w14:paraId="00000128" w14:textId="77777777" w:rsidR="0009202B" w:rsidRDefault="001D71B8">
            <w:pPr>
              <w:pStyle w:val="Heading1"/>
              <w:keepLines/>
              <w:spacing w:before="120" w:after="120"/>
              <w:rPr>
                <w:rFonts w:ascii="Calibri" w:eastAsia="Calibri" w:hAnsi="Calibri" w:cs="Calibri"/>
                <w:b w:val="0"/>
                <w:sz w:val="22"/>
                <w:szCs w:val="22"/>
              </w:rPr>
            </w:pPr>
            <w:bookmarkStart w:id="16" w:name="_heading=h.h1ony9wtcisi" w:colFirst="0" w:colLast="0"/>
            <w:bookmarkEnd w:id="16"/>
            <w:r>
              <w:rPr>
                <w:rFonts w:ascii="Calibri" w:eastAsia="Calibri" w:hAnsi="Calibri" w:cs="Calibri"/>
                <w:b w:val="0"/>
                <w:sz w:val="22"/>
                <w:szCs w:val="22"/>
              </w:rPr>
              <w:t xml:space="preserve">The State requires that the Contractor’s portal support provide the capability to maintain access roles that dictate the permissions for system and application access. </w:t>
            </w:r>
          </w:p>
          <w:p w14:paraId="00000129"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 xml:space="preserve">The State also requires that the Contractor make audit reports and risk mitigation plans available for review by the State one month after completion. </w:t>
            </w:r>
          </w:p>
        </w:tc>
        <w:tc>
          <w:tcPr>
            <w:tcW w:w="1620" w:type="dxa"/>
            <w:shd w:val="clear" w:color="auto" w:fill="B4C6E7" w:themeFill="accent5" w:themeFillTint="66"/>
            <w:vAlign w:val="center"/>
          </w:tcPr>
          <w:p w14:paraId="0000012A" w14:textId="77777777" w:rsidR="0009202B" w:rsidRDefault="0009202B">
            <w:pPr>
              <w:pStyle w:val="Normal1"/>
              <w:widowControl/>
              <w:rPr>
                <w:rFonts w:ascii="Calibri" w:eastAsia="Calibri" w:hAnsi="Calibri" w:cs="Calibri"/>
                <w:sz w:val="22"/>
                <w:szCs w:val="22"/>
              </w:rPr>
            </w:pPr>
          </w:p>
        </w:tc>
      </w:tr>
      <w:tr w:rsidR="0009202B" w14:paraId="46F12C91" w14:textId="11DA3662" w:rsidTr="2EEF9A26">
        <w:trPr>
          <w:trHeight w:val="431"/>
        </w:trPr>
        <w:tc>
          <w:tcPr>
            <w:tcW w:w="10815" w:type="dxa"/>
            <w:gridSpan w:val="3"/>
            <w:vAlign w:val="center"/>
          </w:tcPr>
          <w:p w14:paraId="0000012B"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1.11.8 User Accounts</w:t>
            </w:r>
          </w:p>
        </w:tc>
      </w:tr>
      <w:tr w:rsidR="00E04A5A" w14:paraId="456D5A85" w14:textId="7B6515C1" w:rsidTr="2EEF9A26">
        <w:trPr>
          <w:trHeight w:val="1466"/>
        </w:trPr>
        <w:tc>
          <w:tcPr>
            <w:tcW w:w="877" w:type="dxa"/>
            <w:vAlign w:val="center"/>
          </w:tcPr>
          <w:p w14:paraId="0000012E" w14:textId="03B27DC3" w:rsidR="0009202B" w:rsidRDefault="5567C8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66EC40E2" w:rsidRPr="2EEF9A26">
              <w:rPr>
                <w:rFonts w:ascii="Calibri" w:eastAsia="Calibri" w:hAnsi="Calibri" w:cs="Calibri"/>
                <w:sz w:val="22"/>
                <w:szCs w:val="22"/>
              </w:rPr>
              <w:t>1</w:t>
            </w:r>
          </w:p>
        </w:tc>
        <w:tc>
          <w:tcPr>
            <w:tcW w:w="8318" w:type="dxa"/>
            <w:vAlign w:val="center"/>
          </w:tcPr>
          <w:p w14:paraId="0000012F" w14:textId="239408FB" w:rsidR="0009202B" w:rsidRDefault="7850FE4E">
            <w:pPr>
              <w:pStyle w:val="Heading1"/>
              <w:keepLines/>
              <w:spacing w:before="120" w:after="120"/>
              <w:rPr>
                <w:rFonts w:ascii="Calibri" w:eastAsia="Calibri" w:hAnsi="Calibri" w:cs="Calibri"/>
                <w:b w:val="0"/>
                <w:sz w:val="22"/>
                <w:szCs w:val="22"/>
              </w:rPr>
            </w:pPr>
            <w:bookmarkStart w:id="17" w:name="_heading=h.7o4rtgfig5z8"/>
            <w:bookmarkEnd w:id="17"/>
            <w:r w:rsidRPr="011C2923">
              <w:rPr>
                <w:rFonts w:ascii="Calibri" w:eastAsia="Calibri" w:hAnsi="Calibri" w:cs="Calibri"/>
                <w:b w:val="0"/>
                <w:sz w:val="22"/>
                <w:szCs w:val="22"/>
              </w:rPr>
              <w:t>The State requires that user accounts follow the password complexity requirements of</w:t>
            </w:r>
            <w:r w:rsidR="5BCABEDD" w:rsidRPr="011C2923">
              <w:rPr>
                <w:rFonts w:ascii="Calibri" w:eastAsia="Calibri" w:hAnsi="Calibri" w:cs="Calibri"/>
                <w:b w:val="0"/>
                <w:sz w:val="22"/>
                <w:szCs w:val="22"/>
              </w:rPr>
              <w:t xml:space="preserve"> </w:t>
            </w:r>
            <w:r w:rsidR="03729312" w:rsidRPr="011C2923">
              <w:rPr>
                <w:rFonts w:ascii="Calibri" w:eastAsia="Calibri" w:hAnsi="Calibri" w:cs="Calibri"/>
                <w:b w:val="0"/>
                <w:sz w:val="22"/>
                <w:szCs w:val="22"/>
              </w:rPr>
              <w:t>IOT.</w:t>
            </w:r>
            <w:r w:rsidR="74B8F443" w:rsidRPr="011C2923">
              <w:rPr>
                <w:rFonts w:ascii="Calibri" w:eastAsia="Calibri" w:hAnsi="Calibri" w:cs="Calibri"/>
                <w:b w:val="0"/>
                <w:sz w:val="22"/>
                <w:szCs w:val="22"/>
              </w:rPr>
              <w:t xml:space="preserve"> Accounts with privileged access which are authenticated by the Contractor are required to have at least NIST 800-63 AAL-2 authentication. </w:t>
            </w:r>
            <w:r w:rsidR="15EAB3CD" w:rsidRPr="011C2923">
              <w:rPr>
                <w:rFonts w:ascii="Calibri" w:eastAsia="Calibri" w:hAnsi="Calibri" w:cs="Calibri"/>
                <w:b w:val="0"/>
                <w:sz w:val="22"/>
                <w:szCs w:val="22"/>
              </w:rPr>
              <w:t>The State requires that password hashing adhere to NIST 800-63B Section 5.1.1.2.</w:t>
            </w:r>
          </w:p>
        </w:tc>
        <w:tc>
          <w:tcPr>
            <w:tcW w:w="1620" w:type="dxa"/>
            <w:shd w:val="clear" w:color="auto" w:fill="B4C6E7" w:themeFill="accent5" w:themeFillTint="66"/>
            <w:vAlign w:val="center"/>
          </w:tcPr>
          <w:p w14:paraId="00000130" w14:textId="77777777" w:rsidR="0009202B" w:rsidRDefault="0009202B">
            <w:pPr>
              <w:pStyle w:val="Normal1"/>
              <w:widowControl/>
              <w:rPr>
                <w:rFonts w:ascii="Calibri" w:eastAsia="Calibri" w:hAnsi="Calibri" w:cs="Calibri"/>
                <w:sz w:val="22"/>
                <w:szCs w:val="22"/>
              </w:rPr>
            </w:pPr>
          </w:p>
        </w:tc>
      </w:tr>
      <w:tr w:rsidR="0009202B" w14:paraId="59355272" w14:textId="70008A3E" w:rsidTr="2EEF9A26">
        <w:trPr>
          <w:trHeight w:val="431"/>
        </w:trPr>
        <w:tc>
          <w:tcPr>
            <w:tcW w:w="10815" w:type="dxa"/>
            <w:gridSpan w:val="3"/>
            <w:vAlign w:val="center"/>
          </w:tcPr>
          <w:p w14:paraId="0000013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1.11.10 Protection of Personally Identifiable Information</w:t>
            </w:r>
          </w:p>
        </w:tc>
      </w:tr>
      <w:tr w:rsidR="00E04A5A" w14:paraId="5CFBD83F" w14:textId="5FC4538C" w:rsidTr="2EEF9A26">
        <w:trPr>
          <w:trHeight w:val="1466"/>
        </w:trPr>
        <w:tc>
          <w:tcPr>
            <w:tcW w:w="877" w:type="dxa"/>
            <w:vAlign w:val="center"/>
          </w:tcPr>
          <w:p w14:paraId="00000134" w14:textId="1955E236" w:rsidR="0009202B" w:rsidRDefault="59D4F7A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C28FBAD" w:rsidRPr="2EEF9A26">
              <w:rPr>
                <w:rFonts w:ascii="Calibri" w:eastAsia="Calibri" w:hAnsi="Calibri" w:cs="Calibri"/>
                <w:sz w:val="22"/>
                <w:szCs w:val="22"/>
              </w:rPr>
              <w:t>2</w:t>
            </w:r>
          </w:p>
        </w:tc>
        <w:tc>
          <w:tcPr>
            <w:tcW w:w="8318" w:type="dxa"/>
            <w:vAlign w:val="center"/>
          </w:tcPr>
          <w:p w14:paraId="00000135" w14:textId="701098BC" w:rsidR="0009202B" w:rsidRDefault="001D71B8">
            <w:pPr>
              <w:pStyle w:val="Heading1"/>
              <w:keepLines/>
              <w:spacing w:before="120" w:after="120"/>
              <w:rPr>
                <w:rFonts w:ascii="Calibri" w:eastAsia="Calibri" w:hAnsi="Calibri" w:cs="Calibri"/>
                <w:b w:val="0"/>
                <w:sz w:val="22"/>
                <w:szCs w:val="22"/>
              </w:rPr>
            </w:pPr>
            <w:bookmarkStart w:id="18" w:name="_heading=h.vlu3nojlbdrv"/>
            <w:bookmarkEnd w:id="18"/>
            <w:r w:rsidRPr="011C2923">
              <w:rPr>
                <w:rFonts w:ascii="Calibri" w:eastAsia="Calibri" w:hAnsi="Calibri" w:cs="Calibri"/>
                <w:b w:val="0"/>
                <w:sz w:val="22"/>
                <w:szCs w:val="22"/>
              </w:rPr>
              <w:t xml:space="preserve">The State requires that the Contractor provide a system that shall encrypt all financial and confidential data </w:t>
            </w:r>
            <w:r w:rsidR="10084F8B" w:rsidRPr="011C2923">
              <w:rPr>
                <w:rFonts w:ascii="Calibri" w:eastAsia="Calibri" w:hAnsi="Calibri" w:cs="Calibri"/>
                <w:b w:val="0"/>
                <w:sz w:val="22"/>
                <w:szCs w:val="22"/>
              </w:rPr>
              <w:t>transmissions</w:t>
            </w:r>
            <w:r w:rsidRPr="011C2923">
              <w:rPr>
                <w:rFonts w:ascii="Calibri" w:eastAsia="Calibri" w:hAnsi="Calibri" w:cs="Calibri"/>
                <w:b w:val="0"/>
                <w:sz w:val="22"/>
                <w:szCs w:val="22"/>
              </w:rPr>
              <w:t>.</w:t>
            </w:r>
          </w:p>
          <w:p w14:paraId="00000136"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all data movement within or out of the State environment utilize an approved State provided process.</w:t>
            </w:r>
          </w:p>
        </w:tc>
        <w:tc>
          <w:tcPr>
            <w:tcW w:w="1620" w:type="dxa"/>
            <w:shd w:val="clear" w:color="auto" w:fill="B4C6E7" w:themeFill="accent5" w:themeFillTint="66"/>
            <w:vAlign w:val="center"/>
          </w:tcPr>
          <w:p w14:paraId="00000137" w14:textId="77777777" w:rsidR="0009202B" w:rsidRDefault="0009202B">
            <w:pPr>
              <w:pStyle w:val="Normal1"/>
              <w:widowControl/>
              <w:rPr>
                <w:rFonts w:ascii="Calibri" w:eastAsia="Calibri" w:hAnsi="Calibri" w:cs="Calibri"/>
                <w:sz w:val="22"/>
                <w:szCs w:val="22"/>
              </w:rPr>
            </w:pPr>
          </w:p>
        </w:tc>
      </w:tr>
      <w:tr w:rsidR="0009202B" w14:paraId="21F8B55E" w14:textId="09C618C6" w:rsidTr="2EEF9A26">
        <w:trPr>
          <w:trHeight w:val="431"/>
        </w:trPr>
        <w:tc>
          <w:tcPr>
            <w:tcW w:w="10815" w:type="dxa"/>
            <w:gridSpan w:val="3"/>
            <w:vAlign w:val="center"/>
          </w:tcPr>
          <w:p w14:paraId="0000013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1.11.11 Privacy</w:t>
            </w:r>
          </w:p>
        </w:tc>
      </w:tr>
      <w:tr w:rsidR="00E04A5A" w14:paraId="56B5C648" w14:textId="0FB12186" w:rsidTr="2EEF9A26">
        <w:trPr>
          <w:trHeight w:val="1466"/>
        </w:trPr>
        <w:tc>
          <w:tcPr>
            <w:tcW w:w="877" w:type="dxa"/>
            <w:vAlign w:val="center"/>
          </w:tcPr>
          <w:p w14:paraId="0000013B" w14:textId="65DE091D" w:rsidR="0009202B" w:rsidRDefault="008C0AAC">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9A6EEDE" w:rsidRPr="2EEF9A26">
              <w:rPr>
                <w:rFonts w:ascii="Calibri" w:eastAsia="Calibri" w:hAnsi="Calibri" w:cs="Calibri"/>
                <w:sz w:val="22"/>
                <w:szCs w:val="22"/>
              </w:rPr>
              <w:t>3</w:t>
            </w:r>
          </w:p>
        </w:tc>
        <w:tc>
          <w:tcPr>
            <w:tcW w:w="8318" w:type="dxa"/>
            <w:vAlign w:val="center"/>
          </w:tcPr>
          <w:p w14:paraId="0000013C" w14:textId="77777777" w:rsidR="0009202B" w:rsidRDefault="001D71B8">
            <w:pPr>
              <w:pStyle w:val="Heading1"/>
              <w:keepLines/>
              <w:spacing w:before="120" w:after="120"/>
              <w:rPr>
                <w:rFonts w:ascii="Calibri" w:eastAsia="Calibri" w:hAnsi="Calibri" w:cs="Calibri"/>
                <w:b w:val="0"/>
                <w:sz w:val="22"/>
                <w:szCs w:val="22"/>
              </w:rPr>
            </w:pPr>
            <w:bookmarkStart w:id="19" w:name="_heading=h.icxuqbk5mome" w:colFirst="0" w:colLast="0"/>
            <w:bookmarkEnd w:id="19"/>
            <w:r>
              <w:rPr>
                <w:rFonts w:ascii="Calibri" w:eastAsia="Calibri" w:hAnsi="Calibri" w:cs="Calibri"/>
                <w:b w:val="0"/>
                <w:sz w:val="22"/>
                <w:szCs w:val="22"/>
              </w:rPr>
              <w:t>The State requires that the Contractor maintain a Privacy Incident Response Plan, either as a standalone document or as part of its current Security Incident Response Plan, a copy of which must be shared with the State for its review. The Plan shall be reviewed and updated annually.</w:t>
            </w:r>
          </w:p>
        </w:tc>
        <w:tc>
          <w:tcPr>
            <w:tcW w:w="1620" w:type="dxa"/>
            <w:shd w:val="clear" w:color="auto" w:fill="B4C6E7" w:themeFill="accent5" w:themeFillTint="66"/>
            <w:vAlign w:val="center"/>
          </w:tcPr>
          <w:p w14:paraId="0000013D" w14:textId="77777777" w:rsidR="0009202B" w:rsidRDefault="0009202B">
            <w:pPr>
              <w:pStyle w:val="Normal1"/>
              <w:widowControl/>
              <w:rPr>
                <w:rFonts w:ascii="Calibri" w:eastAsia="Calibri" w:hAnsi="Calibri" w:cs="Calibri"/>
                <w:sz w:val="22"/>
                <w:szCs w:val="22"/>
              </w:rPr>
            </w:pPr>
          </w:p>
        </w:tc>
      </w:tr>
      <w:tr w:rsidR="00E04A5A" w14:paraId="7B77F75D" w14:textId="195FD0FF" w:rsidTr="2EEF9A26">
        <w:trPr>
          <w:trHeight w:val="1466"/>
        </w:trPr>
        <w:tc>
          <w:tcPr>
            <w:tcW w:w="877" w:type="dxa"/>
            <w:vAlign w:val="center"/>
          </w:tcPr>
          <w:p w14:paraId="0000013E" w14:textId="06541096" w:rsidR="0009202B" w:rsidRDefault="2989D44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EB0E21B" w:rsidRPr="2EEF9A26">
              <w:rPr>
                <w:rFonts w:ascii="Calibri" w:eastAsia="Calibri" w:hAnsi="Calibri" w:cs="Calibri"/>
                <w:sz w:val="22"/>
                <w:szCs w:val="22"/>
              </w:rPr>
              <w:t>4</w:t>
            </w:r>
          </w:p>
        </w:tc>
        <w:tc>
          <w:tcPr>
            <w:tcW w:w="8318" w:type="dxa"/>
            <w:vAlign w:val="center"/>
          </w:tcPr>
          <w:p w14:paraId="0000013F" w14:textId="37C53022" w:rsidR="0009202B" w:rsidRDefault="7850FE4E">
            <w:pPr>
              <w:pStyle w:val="Heading1"/>
              <w:keepLines/>
              <w:spacing w:before="120" w:after="120"/>
              <w:rPr>
                <w:rFonts w:ascii="Calibri" w:eastAsia="Calibri" w:hAnsi="Calibri" w:cs="Calibri"/>
                <w:b w:val="0"/>
                <w:sz w:val="22"/>
                <w:szCs w:val="22"/>
              </w:rPr>
            </w:pPr>
            <w:bookmarkStart w:id="20" w:name="_heading=h.8e115whk3bm9"/>
            <w:bookmarkEnd w:id="20"/>
            <w:r w:rsidRPr="56A37B6E">
              <w:rPr>
                <w:rFonts w:ascii="Calibri" w:eastAsia="Calibri" w:hAnsi="Calibri" w:cs="Calibri"/>
                <w:b w:val="0"/>
                <w:sz w:val="22"/>
                <w:szCs w:val="22"/>
              </w:rPr>
              <w:t>If the Contractor handles federal tax information (“FTI” – defined in IRS Publication 1075, §1.4 [</w:t>
            </w:r>
            <w:r w:rsidR="4DAF54CA" w:rsidRPr="56A37B6E">
              <w:rPr>
                <w:rFonts w:ascii="Calibri" w:eastAsia="Calibri" w:hAnsi="Calibri" w:cs="Calibri"/>
                <w:b w:val="0"/>
                <w:sz w:val="22"/>
                <w:szCs w:val="22"/>
              </w:rPr>
              <w:t>November 2021</w:t>
            </w:r>
            <w:r w:rsidRPr="56A37B6E">
              <w:rPr>
                <w:rFonts w:ascii="Calibri" w:eastAsia="Calibri" w:hAnsi="Calibri" w:cs="Calibri"/>
                <w:b w:val="0"/>
                <w:sz w:val="22"/>
                <w:szCs w:val="22"/>
              </w:rPr>
              <w:t>]), the Contractor is required by the State to comply with applicable NIST and IRS Publication 1075 security controls and requirements to which the State subscribes. More specifically, if the Contractor handles FTI for the Department of Revenue, then the Contractor is required by the State to comply with all applicable aspects of the NIST 800-53 pertaining to safeguarding such data.</w:t>
            </w:r>
          </w:p>
        </w:tc>
        <w:tc>
          <w:tcPr>
            <w:tcW w:w="1620" w:type="dxa"/>
            <w:shd w:val="clear" w:color="auto" w:fill="B4C6E7" w:themeFill="accent5" w:themeFillTint="66"/>
            <w:vAlign w:val="center"/>
          </w:tcPr>
          <w:p w14:paraId="00000140" w14:textId="77777777" w:rsidR="0009202B" w:rsidRDefault="0009202B">
            <w:pPr>
              <w:pStyle w:val="Normal1"/>
              <w:widowControl/>
              <w:rPr>
                <w:rFonts w:ascii="Calibri" w:eastAsia="Calibri" w:hAnsi="Calibri" w:cs="Calibri"/>
                <w:sz w:val="22"/>
                <w:szCs w:val="22"/>
              </w:rPr>
            </w:pPr>
          </w:p>
        </w:tc>
      </w:tr>
      <w:tr w:rsidR="32F77DD4" w14:paraId="2C12D040" w14:textId="77777777" w:rsidTr="2EEF9A26">
        <w:trPr>
          <w:trHeight w:val="1169"/>
        </w:trPr>
        <w:tc>
          <w:tcPr>
            <w:tcW w:w="877" w:type="dxa"/>
            <w:vAlign w:val="center"/>
          </w:tcPr>
          <w:p w14:paraId="3D0149EF" w14:textId="0DD8303C" w:rsidR="32F77DD4" w:rsidRDefault="3692D88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3</w:t>
            </w:r>
            <w:r w:rsidR="11BC53D5" w:rsidRPr="2EEF9A26">
              <w:rPr>
                <w:rFonts w:ascii="Calibri" w:eastAsia="Calibri" w:hAnsi="Calibri" w:cs="Calibri"/>
                <w:sz w:val="22"/>
                <w:szCs w:val="22"/>
              </w:rPr>
              <w:t>5</w:t>
            </w:r>
          </w:p>
        </w:tc>
        <w:tc>
          <w:tcPr>
            <w:tcW w:w="8318" w:type="dxa"/>
            <w:vAlign w:val="center"/>
          </w:tcPr>
          <w:p w14:paraId="53426996" w14:textId="6F32BC89" w:rsidR="10AE846A" w:rsidRDefault="10AE846A" w:rsidP="00015480">
            <w:pPr>
              <w:pStyle w:val="Heading1"/>
              <w:rPr>
                <w:rFonts w:ascii="Calibri" w:eastAsia="Calibri" w:hAnsi="Calibri" w:cs="Calibri"/>
                <w:sz w:val="22"/>
                <w:szCs w:val="22"/>
              </w:rPr>
            </w:pPr>
            <w:r w:rsidRPr="32F77DD4">
              <w:rPr>
                <w:rFonts w:ascii="Calibri" w:eastAsia="Calibri" w:hAnsi="Calibri" w:cs="Calibri"/>
                <w:b w:val="0"/>
                <w:sz w:val="22"/>
                <w:szCs w:val="22"/>
              </w:rPr>
              <w:t>The State requires that the Contractor house all data in the continental United States.</w:t>
            </w:r>
          </w:p>
        </w:tc>
        <w:tc>
          <w:tcPr>
            <w:tcW w:w="1620" w:type="dxa"/>
            <w:shd w:val="clear" w:color="auto" w:fill="B4C6E7" w:themeFill="accent5" w:themeFillTint="66"/>
            <w:vAlign w:val="center"/>
          </w:tcPr>
          <w:p w14:paraId="61B82A8B" w14:textId="412555E3" w:rsidR="32F77DD4" w:rsidRDefault="32F77DD4" w:rsidP="00015480">
            <w:pPr>
              <w:pStyle w:val="Normal1"/>
              <w:rPr>
                <w:rFonts w:ascii="Calibri" w:eastAsia="Calibri" w:hAnsi="Calibri" w:cs="Calibri"/>
                <w:sz w:val="22"/>
                <w:szCs w:val="22"/>
              </w:rPr>
            </w:pPr>
          </w:p>
        </w:tc>
      </w:tr>
      <w:tr w:rsidR="0009202B" w14:paraId="77C8EFB7" w14:textId="0BE18CC6" w:rsidTr="2EEF9A26">
        <w:trPr>
          <w:trHeight w:val="431"/>
        </w:trPr>
        <w:tc>
          <w:tcPr>
            <w:tcW w:w="10815" w:type="dxa"/>
            <w:gridSpan w:val="3"/>
            <w:vAlign w:val="center"/>
          </w:tcPr>
          <w:p w14:paraId="0000014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1.12.1 Website Staffing</w:t>
            </w:r>
          </w:p>
        </w:tc>
      </w:tr>
      <w:tr w:rsidR="00E04A5A" w14:paraId="38D5E7F5" w14:textId="66E23C01" w:rsidTr="2EEF9A26">
        <w:trPr>
          <w:trHeight w:val="1466"/>
        </w:trPr>
        <w:tc>
          <w:tcPr>
            <w:tcW w:w="877" w:type="dxa"/>
            <w:vAlign w:val="center"/>
          </w:tcPr>
          <w:p w14:paraId="00000144" w14:textId="0143A8AA" w:rsidR="0009202B" w:rsidRDefault="730646FB">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3</w:t>
            </w:r>
            <w:r w:rsidR="1EF3C871" w:rsidRPr="2EEF9A26">
              <w:rPr>
                <w:rFonts w:ascii="Calibri" w:eastAsia="Calibri" w:hAnsi="Calibri" w:cs="Calibri"/>
                <w:sz w:val="22"/>
                <w:szCs w:val="22"/>
              </w:rPr>
              <w:t>6</w:t>
            </w:r>
          </w:p>
        </w:tc>
        <w:tc>
          <w:tcPr>
            <w:tcW w:w="8318" w:type="dxa"/>
            <w:vAlign w:val="center"/>
          </w:tcPr>
          <w:p w14:paraId="00000145" w14:textId="77777777" w:rsidR="0009202B" w:rsidRDefault="001D71B8">
            <w:pPr>
              <w:pStyle w:val="Heading1"/>
              <w:keepLines/>
              <w:spacing w:before="120" w:after="120"/>
              <w:rPr>
                <w:rFonts w:ascii="Calibri" w:eastAsia="Calibri" w:hAnsi="Calibri" w:cs="Calibri"/>
                <w:b w:val="0"/>
                <w:sz w:val="22"/>
                <w:szCs w:val="22"/>
              </w:rPr>
            </w:pPr>
            <w:bookmarkStart w:id="21" w:name="_heading=h.9r200uwqko6c" w:colFirst="0" w:colLast="0"/>
            <w:bookmarkEnd w:id="21"/>
            <w:r>
              <w:rPr>
                <w:rFonts w:ascii="Calibri" w:eastAsia="Calibri" w:hAnsi="Calibri" w:cs="Calibri"/>
                <w:b w:val="0"/>
                <w:sz w:val="22"/>
                <w:szCs w:val="22"/>
              </w:rPr>
              <w:t xml:space="preserve">The State requires that the Contractor provide a Creative Services team that includes a dedicated Senior Creative Manager with experience using UI/UX design. </w:t>
            </w:r>
          </w:p>
        </w:tc>
        <w:tc>
          <w:tcPr>
            <w:tcW w:w="1620" w:type="dxa"/>
            <w:shd w:val="clear" w:color="auto" w:fill="B4C6E7" w:themeFill="accent5" w:themeFillTint="66"/>
            <w:vAlign w:val="center"/>
          </w:tcPr>
          <w:p w14:paraId="00000146" w14:textId="77777777" w:rsidR="0009202B" w:rsidRDefault="0009202B">
            <w:pPr>
              <w:pStyle w:val="Normal1"/>
              <w:widowControl/>
              <w:rPr>
                <w:rFonts w:ascii="Calibri" w:eastAsia="Calibri" w:hAnsi="Calibri" w:cs="Calibri"/>
                <w:sz w:val="22"/>
                <w:szCs w:val="22"/>
              </w:rPr>
            </w:pPr>
          </w:p>
        </w:tc>
      </w:tr>
      <w:tr w:rsidR="0009202B" w14:paraId="5D49B6D0" w14:textId="1024D56C" w:rsidTr="2EEF9A26">
        <w:trPr>
          <w:trHeight w:val="431"/>
        </w:trPr>
        <w:tc>
          <w:tcPr>
            <w:tcW w:w="10815" w:type="dxa"/>
            <w:gridSpan w:val="3"/>
            <w:vAlign w:val="center"/>
          </w:tcPr>
          <w:p w14:paraId="0000014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1.12.3 Website Design Tasks</w:t>
            </w:r>
          </w:p>
        </w:tc>
      </w:tr>
      <w:tr w:rsidR="00E04A5A" w14:paraId="7240F11B" w14:textId="701C48A7" w:rsidTr="2EEF9A26">
        <w:trPr>
          <w:trHeight w:val="1466"/>
        </w:trPr>
        <w:tc>
          <w:tcPr>
            <w:tcW w:w="877" w:type="dxa"/>
            <w:vAlign w:val="center"/>
          </w:tcPr>
          <w:p w14:paraId="0000014A" w14:textId="28A014D4" w:rsidR="0009202B" w:rsidRDefault="69CACC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6274F9E" w:rsidRPr="2EEF9A26">
              <w:rPr>
                <w:rFonts w:ascii="Calibri" w:eastAsia="Calibri" w:hAnsi="Calibri" w:cs="Calibri"/>
                <w:sz w:val="22"/>
                <w:szCs w:val="22"/>
              </w:rPr>
              <w:t>7</w:t>
            </w:r>
          </w:p>
        </w:tc>
        <w:tc>
          <w:tcPr>
            <w:tcW w:w="8318" w:type="dxa"/>
            <w:vAlign w:val="center"/>
          </w:tcPr>
          <w:p w14:paraId="0000014B" w14:textId="77777777" w:rsidR="0009202B" w:rsidRDefault="001D71B8">
            <w:pPr>
              <w:pStyle w:val="Heading1"/>
              <w:keepLines/>
              <w:spacing w:before="120" w:after="120"/>
              <w:rPr>
                <w:rFonts w:ascii="Calibri" w:eastAsia="Calibri" w:hAnsi="Calibri" w:cs="Calibri"/>
                <w:b w:val="0"/>
                <w:sz w:val="22"/>
                <w:szCs w:val="22"/>
              </w:rPr>
            </w:pPr>
            <w:bookmarkStart w:id="22" w:name="_heading=h.21bj74n5d0w3" w:colFirst="0" w:colLast="0"/>
            <w:bookmarkEnd w:id="22"/>
            <w:r>
              <w:rPr>
                <w:rFonts w:ascii="Calibri" w:eastAsia="Calibri" w:hAnsi="Calibri" w:cs="Calibri"/>
                <w:b w:val="0"/>
                <w:sz w:val="22"/>
                <w:szCs w:val="22"/>
              </w:rPr>
              <w:t>The State requires that the Contractor maintain a response time of at least 200 milliseconds but no more than 1 second for all web pages and report response time.</w:t>
            </w:r>
          </w:p>
        </w:tc>
        <w:tc>
          <w:tcPr>
            <w:tcW w:w="1620" w:type="dxa"/>
            <w:shd w:val="clear" w:color="auto" w:fill="B4C6E7" w:themeFill="accent5" w:themeFillTint="66"/>
            <w:vAlign w:val="center"/>
          </w:tcPr>
          <w:p w14:paraId="0000014C" w14:textId="77777777" w:rsidR="0009202B" w:rsidRDefault="0009202B">
            <w:pPr>
              <w:pStyle w:val="Normal1"/>
              <w:widowControl/>
              <w:rPr>
                <w:rFonts w:ascii="Calibri" w:eastAsia="Calibri" w:hAnsi="Calibri" w:cs="Calibri"/>
                <w:sz w:val="22"/>
                <w:szCs w:val="22"/>
              </w:rPr>
            </w:pPr>
          </w:p>
        </w:tc>
      </w:tr>
      <w:tr w:rsidR="0009202B" w14:paraId="5EF50752" w14:textId="081C2642" w:rsidTr="2EEF9A26">
        <w:trPr>
          <w:trHeight w:val="431"/>
        </w:trPr>
        <w:tc>
          <w:tcPr>
            <w:tcW w:w="10815" w:type="dxa"/>
            <w:gridSpan w:val="3"/>
            <w:vAlign w:val="center"/>
          </w:tcPr>
          <w:p w14:paraId="000001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1.12.5 Content Changes</w:t>
            </w:r>
          </w:p>
        </w:tc>
      </w:tr>
      <w:tr w:rsidR="00E04A5A" w14:paraId="7CAA0746" w14:textId="3AF4618F" w:rsidTr="2EEF9A26">
        <w:trPr>
          <w:trHeight w:val="1466"/>
        </w:trPr>
        <w:tc>
          <w:tcPr>
            <w:tcW w:w="877" w:type="dxa"/>
            <w:vAlign w:val="center"/>
          </w:tcPr>
          <w:p w14:paraId="00000150" w14:textId="01A24265" w:rsidR="0009202B" w:rsidRDefault="1E262B4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8986FAC" w:rsidRPr="2EEF9A26">
              <w:rPr>
                <w:rFonts w:ascii="Calibri" w:eastAsia="Calibri" w:hAnsi="Calibri" w:cs="Calibri"/>
                <w:sz w:val="22"/>
                <w:szCs w:val="22"/>
              </w:rPr>
              <w:t>8</w:t>
            </w:r>
          </w:p>
        </w:tc>
        <w:tc>
          <w:tcPr>
            <w:tcW w:w="8318" w:type="dxa"/>
            <w:vAlign w:val="center"/>
          </w:tcPr>
          <w:p w14:paraId="00000151" w14:textId="77777777" w:rsidR="0009202B" w:rsidRDefault="001D71B8">
            <w:pPr>
              <w:pStyle w:val="Heading1"/>
              <w:keepLines/>
              <w:spacing w:before="120" w:after="120"/>
              <w:rPr>
                <w:rFonts w:ascii="Calibri" w:eastAsia="Calibri" w:hAnsi="Calibri" w:cs="Calibri"/>
                <w:b w:val="0"/>
                <w:sz w:val="22"/>
                <w:szCs w:val="22"/>
              </w:rPr>
            </w:pPr>
            <w:bookmarkStart w:id="23" w:name="_heading=h.knmsi6id98wb" w:colFirst="0" w:colLast="0"/>
            <w:bookmarkEnd w:id="23"/>
            <w:r>
              <w:rPr>
                <w:rFonts w:ascii="Calibri" w:eastAsia="Calibri" w:hAnsi="Calibri" w:cs="Calibri"/>
                <w:b w:val="0"/>
                <w:sz w:val="22"/>
                <w:szCs w:val="22"/>
              </w:rPr>
              <w:t>The State requires that the Contractor utilize the State’s help desk solution software for managing content changes. Every request must be logged through the State’s help desk solution software.</w:t>
            </w:r>
          </w:p>
        </w:tc>
        <w:tc>
          <w:tcPr>
            <w:tcW w:w="1620" w:type="dxa"/>
            <w:shd w:val="clear" w:color="auto" w:fill="B4C6E7" w:themeFill="accent5" w:themeFillTint="66"/>
            <w:vAlign w:val="center"/>
          </w:tcPr>
          <w:p w14:paraId="00000152" w14:textId="77777777" w:rsidR="0009202B" w:rsidRDefault="0009202B">
            <w:pPr>
              <w:pStyle w:val="Normal1"/>
              <w:widowControl/>
              <w:rPr>
                <w:rFonts w:ascii="Calibri" w:eastAsia="Calibri" w:hAnsi="Calibri" w:cs="Calibri"/>
                <w:sz w:val="22"/>
                <w:szCs w:val="22"/>
              </w:rPr>
            </w:pPr>
          </w:p>
        </w:tc>
      </w:tr>
      <w:tr w:rsidR="0009202B" w14:paraId="1D7F5479" w14:textId="4C4F6B89" w:rsidTr="2EEF9A26">
        <w:trPr>
          <w:trHeight w:val="431"/>
        </w:trPr>
        <w:tc>
          <w:tcPr>
            <w:tcW w:w="10815" w:type="dxa"/>
            <w:gridSpan w:val="3"/>
            <w:vAlign w:val="center"/>
          </w:tcPr>
          <w:p w14:paraId="0000015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1.13.2 Operational Requirements</w:t>
            </w:r>
          </w:p>
        </w:tc>
      </w:tr>
      <w:tr w:rsidR="00E04A5A" w14:paraId="7CAC59A5" w14:textId="1DDD56A4" w:rsidTr="2EEF9A26">
        <w:trPr>
          <w:trHeight w:val="1466"/>
        </w:trPr>
        <w:tc>
          <w:tcPr>
            <w:tcW w:w="877" w:type="dxa"/>
            <w:vAlign w:val="center"/>
          </w:tcPr>
          <w:p w14:paraId="00000156" w14:textId="18ECB123" w:rsidR="0009202B" w:rsidRDefault="0DCEDF95">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1D0552D5" w:rsidRPr="2EEF9A26">
              <w:rPr>
                <w:rFonts w:ascii="Calibri" w:eastAsia="Calibri" w:hAnsi="Calibri" w:cs="Calibri"/>
                <w:sz w:val="22"/>
                <w:szCs w:val="22"/>
              </w:rPr>
              <w:t>9</w:t>
            </w:r>
          </w:p>
        </w:tc>
        <w:tc>
          <w:tcPr>
            <w:tcW w:w="8318" w:type="dxa"/>
            <w:vAlign w:val="center"/>
          </w:tcPr>
          <w:p w14:paraId="00000157" w14:textId="77777777" w:rsidR="0009202B" w:rsidRDefault="001D71B8">
            <w:pPr>
              <w:pStyle w:val="Heading1"/>
              <w:keepLines/>
              <w:spacing w:before="120" w:after="120"/>
              <w:rPr>
                <w:rFonts w:ascii="Calibri" w:eastAsia="Calibri" w:hAnsi="Calibri" w:cs="Calibri"/>
                <w:b w:val="0"/>
                <w:sz w:val="22"/>
                <w:szCs w:val="22"/>
              </w:rPr>
            </w:pPr>
            <w:bookmarkStart w:id="24" w:name="_heading=h.ptbillfmvpv6" w:colFirst="0" w:colLast="0"/>
            <w:bookmarkEnd w:id="24"/>
            <w:r>
              <w:rPr>
                <w:rFonts w:ascii="Calibri" w:eastAsia="Calibri" w:hAnsi="Calibri" w:cs="Calibri"/>
                <w:b w:val="0"/>
                <w:sz w:val="22"/>
                <w:szCs w:val="22"/>
              </w:rPr>
              <w:t xml:space="preserve">The State requires that the Contractor manage all aspects and provide on-going support of the State’s web content management system, </w:t>
            </w:r>
            <w:proofErr w:type="spellStart"/>
            <w:r>
              <w:rPr>
                <w:rFonts w:ascii="Calibri" w:eastAsia="Calibri" w:hAnsi="Calibri" w:cs="Calibri"/>
                <w:b w:val="0"/>
                <w:sz w:val="22"/>
                <w:szCs w:val="22"/>
              </w:rPr>
              <w:t>WebCMS</w:t>
            </w:r>
            <w:proofErr w:type="spellEnd"/>
            <w:r>
              <w:rPr>
                <w:rFonts w:ascii="Calibri" w:eastAsia="Calibri" w:hAnsi="Calibri" w:cs="Calibri"/>
                <w:b w:val="0"/>
                <w:sz w:val="22"/>
                <w:szCs w:val="22"/>
              </w:rPr>
              <w:t>.</w:t>
            </w:r>
          </w:p>
        </w:tc>
        <w:tc>
          <w:tcPr>
            <w:tcW w:w="1620" w:type="dxa"/>
            <w:shd w:val="clear" w:color="auto" w:fill="B4C6E7" w:themeFill="accent5" w:themeFillTint="66"/>
            <w:vAlign w:val="center"/>
          </w:tcPr>
          <w:p w14:paraId="00000158" w14:textId="77777777" w:rsidR="0009202B" w:rsidRDefault="0009202B">
            <w:pPr>
              <w:pStyle w:val="Normal1"/>
              <w:widowControl/>
              <w:rPr>
                <w:rFonts w:ascii="Calibri" w:eastAsia="Calibri" w:hAnsi="Calibri" w:cs="Calibri"/>
                <w:sz w:val="22"/>
                <w:szCs w:val="22"/>
              </w:rPr>
            </w:pPr>
          </w:p>
        </w:tc>
      </w:tr>
      <w:tr w:rsidR="00E04A5A" w14:paraId="46D36A0F" w14:textId="4F518C52" w:rsidTr="2EEF9A26">
        <w:trPr>
          <w:trHeight w:val="1466"/>
        </w:trPr>
        <w:tc>
          <w:tcPr>
            <w:tcW w:w="877" w:type="dxa"/>
            <w:vAlign w:val="center"/>
          </w:tcPr>
          <w:p w14:paraId="00000159" w14:textId="49ABE341" w:rsidR="0009202B" w:rsidRDefault="22359AFD">
            <w:pPr>
              <w:pStyle w:val="Normal1"/>
              <w:widowControl/>
              <w:jc w:val="center"/>
              <w:rPr>
                <w:rFonts w:ascii="Calibri" w:eastAsia="Calibri" w:hAnsi="Calibri" w:cs="Calibri"/>
                <w:sz w:val="22"/>
                <w:szCs w:val="22"/>
              </w:rPr>
            </w:pPr>
            <w:r w:rsidRPr="2EEF9A26">
              <w:rPr>
                <w:rFonts w:ascii="Calibri" w:eastAsia="Calibri" w:hAnsi="Calibri" w:cs="Calibri"/>
                <w:sz w:val="22"/>
                <w:szCs w:val="22"/>
              </w:rPr>
              <w:t>40</w:t>
            </w:r>
          </w:p>
        </w:tc>
        <w:tc>
          <w:tcPr>
            <w:tcW w:w="8318" w:type="dxa"/>
            <w:vAlign w:val="center"/>
          </w:tcPr>
          <w:p w14:paraId="0000015A" w14:textId="77777777" w:rsidR="0009202B" w:rsidRDefault="001D71B8">
            <w:pPr>
              <w:pStyle w:val="Heading1"/>
              <w:keepLines/>
              <w:spacing w:before="120" w:after="120"/>
              <w:rPr>
                <w:rFonts w:ascii="Calibri" w:eastAsia="Calibri" w:hAnsi="Calibri" w:cs="Calibri"/>
                <w:b w:val="0"/>
                <w:sz w:val="22"/>
                <w:szCs w:val="22"/>
              </w:rPr>
            </w:pPr>
            <w:bookmarkStart w:id="25" w:name="_heading=h.ddtkuq2541lo" w:colFirst="0" w:colLast="0"/>
            <w:bookmarkEnd w:id="25"/>
            <w:r>
              <w:rPr>
                <w:rFonts w:ascii="Calibri" w:eastAsia="Calibri" w:hAnsi="Calibri" w:cs="Calibri"/>
                <w:b w:val="0"/>
                <w:sz w:val="22"/>
                <w:szCs w:val="22"/>
              </w:rPr>
              <w:t xml:space="preserve">The State requires that all websites and applications incorporate and link to the State’s Enterprise Web Analytics tool as part of the design. </w:t>
            </w:r>
          </w:p>
        </w:tc>
        <w:tc>
          <w:tcPr>
            <w:tcW w:w="1620" w:type="dxa"/>
            <w:shd w:val="clear" w:color="auto" w:fill="B4C6E7" w:themeFill="accent5" w:themeFillTint="66"/>
            <w:vAlign w:val="center"/>
          </w:tcPr>
          <w:p w14:paraId="0000015B" w14:textId="77777777" w:rsidR="0009202B" w:rsidRDefault="0009202B">
            <w:pPr>
              <w:pStyle w:val="Normal1"/>
              <w:widowControl/>
              <w:rPr>
                <w:rFonts w:ascii="Calibri" w:eastAsia="Calibri" w:hAnsi="Calibri" w:cs="Calibri"/>
                <w:sz w:val="22"/>
                <w:szCs w:val="22"/>
              </w:rPr>
            </w:pPr>
          </w:p>
        </w:tc>
      </w:tr>
      <w:tr w:rsidR="0009202B" w14:paraId="7322649A" w14:textId="06810F38" w:rsidTr="2EEF9A26">
        <w:trPr>
          <w:trHeight w:val="431"/>
        </w:trPr>
        <w:tc>
          <w:tcPr>
            <w:tcW w:w="10815" w:type="dxa"/>
            <w:gridSpan w:val="3"/>
            <w:vAlign w:val="center"/>
          </w:tcPr>
          <w:p w14:paraId="0000015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1.15.1 Application Software</w:t>
            </w:r>
          </w:p>
        </w:tc>
      </w:tr>
      <w:tr w:rsidR="00E04A5A" w14:paraId="4B8F4520" w14:textId="20317A43" w:rsidTr="2EEF9A26">
        <w:trPr>
          <w:trHeight w:val="1466"/>
        </w:trPr>
        <w:tc>
          <w:tcPr>
            <w:tcW w:w="877" w:type="dxa"/>
            <w:vAlign w:val="center"/>
          </w:tcPr>
          <w:p w14:paraId="0000015F" w14:textId="4895F5CF" w:rsidR="0009202B" w:rsidRDefault="2979A23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4781B44" w:rsidRPr="2EEF9A26">
              <w:rPr>
                <w:rFonts w:ascii="Calibri" w:eastAsia="Calibri" w:hAnsi="Calibri" w:cs="Calibri"/>
                <w:sz w:val="22"/>
                <w:szCs w:val="22"/>
              </w:rPr>
              <w:t>1</w:t>
            </w:r>
          </w:p>
        </w:tc>
        <w:tc>
          <w:tcPr>
            <w:tcW w:w="8318" w:type="dxa"/>
            <w:vAlign w:val="center"/>
          </w:tcPr>
          <w:p w14:paraId="00000160" w14:textId="77777777" w:rsidR="0009202B" w:rsidRDefault="001D71B8">
            <w:pPr>
              <w:pStyle w:val="Heading1"/>
              <w:keepLines/>
              <w:spacing w:before="120" w:after="120"/>
              <w:rPr>
                <w:rFonts w:ascii="Calibri" w:eastAsia="Calibri" w:hAnsi="Calibri" w:cs="Calibri"/>
                <w:b w:val="0"/>
                <w:sz w:val="22"/>
                <w:szCs w:val="22"/>
              </w:rPr>
            </w:pPr>
            <w:bookmarkStart w:id="26" w:name="_heading=h.xnrq5qydnkea" w:colFirst="0" w:colLast="0"/>
            <w:bookmarkEnd w:id="26"/>
            <w:r>
              <w:rPr>
                <w:rFonts w:ascii="Calibri" w:eastAsia="Calibri" w:hAnsi="Calibri" w:cs="Calibri"/>
                <w:b w:val="0"/>
                <w:sz w:val="22"/>
                <w:szCs w:val="22"/>
              </w:rPr>
              <w:t>The State requires that the Contractor meet the following standards for applications developed by themselves for deployment by the State:</w:t>
            </w:r>
          </w:p>
          <w:p w14:paraId="00000161"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Security credentials are built into each newly-developed application</w:t>
            </w:r>
          </w:p>
          <w:p w14:paraId="00000162"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Application access to databases is based on user credentials or service accounts</w:t>
            </w:r>
          </w:p>
          <w:p w14:paraId="00000163"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All applicable and relevant PCI DSS security requirements are met for applications performing payment processing</w:t>
            </w:r>
          </w:p>
        </w:tc>
        <w:tc>
          <w:tcPr>
            <w:tcW w:w="1620" w:type="dxa"/>
            <w:shd w:val="clear" w:color="auto" w:fill="B4C6E7" w:themeFill="accent5" w:themeFillTint="66"/>
            <w:vAlign w:val="center"/>
          </w:tcPr>
          <w:p w14:paraId="00000164" w14:textId="77777777" w:rsidR="0009202B" w:rsidRDefault="0009202B">
            <w:pPr>
              <w:pStyle w:val="Normal1"/>
              <w:widowControl/>
              <w:rPr>
                <w:rFonts w:ascii="Calibri" w:eastAsia="Calibri" w:hAnsi="Calibri" w:cs="Calibri"/>
                <w:sz w:val="22"/>
                <w:szCs w:val="22"/>
              </w:rPr>
            </w:pPr>
          </w:p>
        </w:tc>
      </w:tr>
      <w:tr w:rsidR="0009202B" w14:paraId="13A5F2CF" w14:textId="252C288B" w:rsidTr="2EEF9A26">
        <w:trPr>
          <w:trHeight w:val="431"/>
        </w:trPr>
        <w:tc>
          <w:tcPr>
            <w:tcW w:w="10815" w:type="dxa"/>
            <w:gridSpan w:val="3"/>
            <w:vAlign w:val="center"/>
          </w:tcPr>
          <w:p w14:paraId="0000016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1.15.3 Application Programming and Development </w:t>
            </w:r>
          </w:p>
        </w:tc>
      </w:tr>
      <w:tr w:rsidR="00E04A5A" w14:paraId="242752A9" w14:textId="2A1C2BEC" w:rsidTr="2EEF9A26">
        <w:trPr>
          <w:trHeight w:val="1466"/>
        </w:trPr>
        <w:tc>
          <w:tcPr>
            <w:tcW w:w="877" w:type="dxa"/>
            <w:vAlign w:val="center"/>
          </w:tcPr>
          <w:p w14:paraId="00000168" w14:textId="1EDDE53E" w:rsidR="0009202B" w:rsidRDefault="25B2AD0B">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A122CD7" w:rsidRPr="2EEF9A26">
              <w:rPr>
                <w:rFonts w:ascii="Calibri" w:eastAsia="Calibri" w:hAnsi="Calibri" w:cs="Calibri"/>
                <w:sz w:val="22"/>
                <w:szCs w:val="22"/>
              </w:rPr>
              <w:t>2</w:t>
            </w:r>
          </w:p>
        </w:tc>
        <w:tc>
          <w:tcPr>
            <w:tcW w:w="8318" w:type="dxa"/>
            <w:vAlign w:val="center"/>
          </w:tcPr>
          <w:p w14:paraId="00000169" w14:textId="77777777" w:rsidR="0009202B" w:rsidRDefault="001D71B8">
            <w:pPr>
              <w:pStyle w:val="Heading1"/>
              <w:keepLines/>
              <w:spacing w:before="120" w:after="120"/>
              <w:rPr>
                <w:rFonts w:ascii="Calibri" w:eastAsia="Calibri" w:hAnsi="Calibri" w:cs="Calibri"/>
                <w:b w:val="0"/>
                <w:sz w:val="22"/>
                <w:szCs w:val="22"/>
              </w:rPr>
            </w:pPr>
            <w:bookmarkStart w:id="27" w:name="_heading=h.o6mrtx4iod4s" w:colFirst="0" w:colLast="0"/>
            <w:bookmarkEnd w:id="27"/>
            <w:r>
              <w:rPr>
                <w:rFonts w:ascii="Calibri" w:eastAsia="Calibri" w:hAnsi="Calibri" w:cs="Calibri"/>
                <w:b w:val="0"/>
                <w:sz w:val="22"/>
                <w:szCs w:val="22"/>
              </w:rPr>
              <w:t xml:space="preserve">The State requires that the Contractor: </w:t>
            </w:r>
          </w:p>
          <w:p w14:paraId="0000016A" w14:textId="40632BD4" w:rsidR="0009202B" w:rsidRDefault="001D71B8" w:rsidP="00441486">
            <w:pPr>
              <w:pStyle w:val="Normal1"/>
              <w:widowControl/>
              <w:numPr>
                <w:ilvl w:val="0"/>
                <w:numId w:val="4"/>
              </w:numPr>
              <w:spacing w:before="200" w:after="200"/>
              <w:rPr>
                <w:rFonts w:ascii="Calibri" w:eastAsia="Calibri" w:hAnsi="Calibri" w:cs="Calibri"/>
                <w:sz w:val="22"/>
                <w:szCs w:val="22"/>
              </w:rPr>
            </w:pPr>
            <w:r w:rsidRPr="56A37B6E">
              <w:rPr>
                <w:rFonts w:ascii="Calibri" w:eastAsia="Calibri" w:hAnsi="Calibri" w:cs="Calibri"/>
                <w:sz w:val="22"/>
                <w:szCs w:val="22"/>
              </w:rPr>
              <w:t xml:space="preserve">Conform to applicable industry practice in its application development. All applications are required to be developed based on secure coding guidelines such as the Open Web Application Security Project Guidelines ("OWASP") Top 10 and </w:t>
            </w:r>
            <w:r w:rsidRPr="56A37B6E">
              <w:rPr>
                <w:rFonts w:ascii="Calibri" w:eastAsia="Calibri" w:hAnsi="Calibri" w:cs="Calibri"/>
                <w:sz w:val="22"/>
                <w:szCs w:val="22"/>
              </w:rPr>
              <w:lastRenderedPageBreak/>
              <w:t>the CWE/SANS Top 25 Programming Errors published regularly by the SANS Institute.</w:t>
            </w:r>
          </w:p>
          <w:p w14:paraId="0000016B"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application scanning software and a process to promote the release of secure code at the time such code is put into production. </w:t>
            </w:r>
          </w:p>
          <w:p w14:paraId="0000016C" w14:textId="77777777" w:rsidR="0009202B" w:rsidRDefault="001D71B8" w:rsidP="00441486">
            <w:pPr>
              <w:pStyle w:val="Normal1"/>
              <w:keepNext/>
              <w:keepLines/>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Use commercially reasonable efforts to implement appropriate changes needed as a result of updates published to the guidelines.</w:t>
            </w:r>
          </w:p>
          <w:p w14:paraId="0000016D"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Adhere to all applicable Standards (State, SOX and PCI DSS) for all Application Development. Should the State request access to any data covered by PCI DSS, then State compliance with PCI DSS requirements is a necessary precondition to Contractor compliance.</w:t>
            </w:r>
          </w:p>
          <w:p w14:paraId="0000016E"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commercially reasonable efforts to ensure that the hardware, software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16F"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Conform to Information Assurance Support Environment (IASE) STIGs Application Security &amp; Development for all major application changes to existing application and new application development devours.</w:t>
            </w:r>
          </w:p>
          <w:p w14:paraId="00000170" w14:textId="77777777" w:rsidR="0009202B" w:rsidRDefault="001D71B8" w:rsidP="00441486">
            <w:pPr>
              <w:pStyle w:val="Normal1"/>
              <w:widowControl/>
              <w:numPr>
                <w:ilvl w:val="0"/>
                <w:numId w:val="4"/>
              </w:numPr>
              <w:rPr>
                <w:rFonts w:ascii="Calibri" w:eastAsia="Calibri" w:hAnsi="Calibri" w:cs="Calibri"/>
                <w:sz w:val="22"/>
                <w:szCs w:val="22"/>
              </w:rPr>
            </w:pPr>
            <w:r>
              <w:rPr>
                <w:rFonts w:ascii="Calibri" w:eastAsia="Calibri" w:hAnsi="Calibri" w:cs="Calibri"/>
                <w:sz w:val="22"/>
                <w:szCs w:val="22"/>
              </w:rPr>
              <w:t>A comprehensive source code scan (using guidance from SANS, OWASP, and other nationally or internationally recognized sources) of all applications is completed on an annual basis. Designated State security staff members must review the proposed scan methodology before a source code scan. Upon request, the scan’s results must be delivered to and reviewed with the State</w:t>
            </w:r>
          </w:p>
          <w:p w14:paraId="00000171" w14:textId="77777777" w:rsidR="0009202B" w:rsidRDefault="001D71B8" w:rsidP="00441486">
            <w:pPr>
              <w:pStyle w:val="Normal1"/>
              <w:widowControl/>
              <w:numPr>
                <w:ilvl w:val="0"/>
                <w:numId w:val="4"/>
              </w:numPr>
              <w:spacing w:after="200"/>
              <w:rPr>
                <w:rFonts w:ascii="Calibri" w:eastAsia="Calibri" w:hAnsi="Calibri" w:cs="Calibri"/>
                <w:sz w:val="22"/>
                <w:szCs w:val="22"/>
              </w:rPr>
            </w:pPr>
            <w:r>
              <w:rPr>
                <w:rFonts w:ascii="Calibri" w:eastAsia="Calibri" w:hAnsi="Calibri" w:cs="Calibri"/>
                <w:sz w:val="22"/>
                <w:szCs w:val="22"/>
              </w:rPr>
              <w:t>The Web Accessibility Initiative's (WAI) Web Content Accessibility Guidelines (WCAG) 2.0, Level AA (ISO/IEC 40500:2012), which reflect administrative rules on IT accessibility, are followed by the Contractor.</w:t>
            </w:r>
          </w:p>
        </w:tc>
        <w:tc>
          <w:tcPr>
            <w:tcW w:w="1620" w:type="dxa"/>
            <w:shd w:val="clear" w:color="auto" w:fill="B4C6E7" w:themeFill="accent5" w:themeFillTint="66"/>
            <w:vAlign w:val="center"/>
          </w:tcPr>
          <w:p w14:paraId="00000172" w14:textId="77777777" w:rsidR="0009202B" w:rsidRDefault="0009202B">
            <w:pPr>
              <w:pStyle w:val="Normal1"/>
              <w:widowControl/>
              <w:rPr>
                <w:rFonts w:ascii="Calibri" w:eastAsia="Calibri" w:hAnsi="Calibri" w:cs="Calibri"/>
                <w:sz w:val="22"/>
                <w:szCs w:val="22"/>
              </w:rPr>
            </w:pPr>
          </w:p>
        </w:tc>
      </w:tr>
      <w:tr w:rsidR="0009202B" w14:paraId="02CDECD0" w14:textId="15CDC4E5" w:rsidTr="2EEF9A26">
        <w:trPr>
          <w:trHeight w:val="431"/>
        </w:trPr>
        <w:tc>
          <w:tcPr>
            <w:tcW w:w="10815" w:type="dxa"/>
            <w:gridSpan w:val="3"/>
            <w:vAlign w:val="center"/>
          </w:tcPr>
          <w:p w14:paraId="0000017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1.15.6 Application Repository and Source Code</w:t>
            </w:r>
          </w:p>
        </w:tc>
      </w:tr>
      <w:tr w:rsidR="00E04A5A" w14:paraId="32F8DC12" w14:textId="12073599" w:rsidTr="2EEF9A26">
        <w:trPr>
          <w:trHeight w:val="1466"/>
        </w:trPr>
        <w:tc>
          <w:tcPr>
            <w:tcW w:w="877" w:type="dxa"/>
            <w:vAlign w:val="center"/>
          </w:tcPr>
          <w:p w14:paraId="00000176" w14:textId="50D25459" w:rsidR="0009202B" w:rsidRDefault="26037349">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274D061" w:rsidRPr="2EEF9A26">
              <w:rPr>
                <w:rFonts w:ascii="Calibri" w:eastAsia="Calibri" w:hAnsi="Calibri" w:cs="Calibri"/>
                <w:sz w:val="22"/>
                <w:szCs w:val="22"/>
              </w:rPr>
              <w:t>3</w:t>
            </w:r>
          </w:p>
        </w:tc>
        <w:tc>
          <w:tcPr>
            <w:tcW w:w="8318" w:type="dxa"/>
            <w:vAlign w:val="center"/>
          </w:tcPr>
          <w:p w14:paraId="00000177" w14:textId="77777777" w:rsidR="0009202B" w:rsidRDefault="001D71B8">
            <w:pPr>
              <w:pStyle w:val="Heading1"/>
              <w:keepLines/>
              <w:spacing w:before="200" w:after="120"/>
              <w:rPr>
                <w:rFonts w:ascii="Calibri" w:eastAsia="Calibri" w:hAnsi="Calibri" w:cs="Calibri"/>
                <w:b w:val="0"/>
                <w:sz w:val="22"/>
                <w:szCs w:val="22"/>
              </w:rPr>
            </w:pPr>
            <w:bookmarkStart w:id="28" w:name="_heading=h.donzbdxc3lsd" w:colFirst="0" w:colLast="0"/>
            <w:bookmarkEnd w:id="28"/>
            <w:r>
              <w:rPr>
                <w:rFonts w:ascii="Calibri" w:eastAsia="Calibri" w:hAnsi="Calibri" w:cs="Calibri"/>
                <w:b w:val="0"/>
                <w:sz w:val="22"/>
                <w:szCs w:val="22"/>
              </w:rPr>
              <w:t xml:space="preserve">The State requires that the Contractor build and maintain an applications and services library where the data is backed by a data store and is manageable online. This library is required to list all applications used in connection with IN.gov and be designed to grow over time. The applications inventory data is required to be housed via an online database with the backend database hosted at IOT, and it must be audited and updated no less than quarterly and readily accessible by the State. </w:t>
            </w:r>
          </w:p>
        </w:tc>
        <w:tc>
          <w:tcPr>
            <w:tcW w:w="1620" w:type="dxa"/>
            <w:shd w:val="clear" w:color="auto" w:fill="B4C6E7" w:themeFill="accent5" w:themeFillTint="66"/>
            <w:vAlign w:val="center"/>
          </w:tcPr>
          <w:p w14:paraId="00000178" w14:textId="77777777" w:rsidR="0009202B" w:rsidRDefault="0009202B">
            <w:pPr>
              <w:pStyle w:val="Normal1"/>
              <w:widowControl/>
              <w:rPr>
                <w:rFonts w:ascii="Calibri" w:eastAsia="Calibri" w:hAnsi="Calibri" w:cs="Calibri"/>
                <w:sz w:val="22"/>
                <w:szCs w:val="22"/>
              </w:rPr>
            </w:pPr>
          </w:p>
        </w:tc>
      </w:tr>
      <w:tr w:rsidR="0009202B" w14:paraId="5D98A7B0" w14:textId="399FEF19" w:rsidTr="2EEF9A26">
        <w:trPr>
          <w:trHeight w:val="432"/>
        </w:trPr>
        <w:tc>
          <w:tcPr>
            <w:tcW w:w="10815" w:type="dxa"/>
            <w:gridSpan w:val="3"/>
            <w:vAlign w:val="center"/>
          </w:tcPr>
          <w:p w14:paraId="0000017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1.16.1 Third-party Applications - General</w:t>
            </w:r>
          </w:p>
        </w:tc>
      </w:tr>
      <w:tr w:rsidR="00E04A5A" w14:paraId="7C94322B" w14:textId="47A4549E" w:rsidTr="2EEF9A26">
        <w:trPr>
          <w:trHeight w:val="1466"/>
        </w:trPr>
        <w:tc>
          <w:tcPr>
            <w:tcW w:w="877" w:type="dxa"/>
            <w:vAlign w:val="center"/>
          </w:tcPr>
          <w:p w14:paraId="0000017C" w14:textId="4E7D2E47" w:rsidR="0009202B" w:rsidRDefault="2ACE0E26">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1188D82" w:rsidRPr="2EEF9A26">
              <w:rPr>
                <w:rFonts w:ascii="Calibri" w:eastAsia="Calibri" w:hAnsi="Calibri" w:cs="Calibri"/>
                <w:sz w:val="22"/>
                <w:szCs w:val="22"/>
              </w:rPr>
              <w:t>4</w:t>
            </w:r>
          </w:p>
        </w:tc>
        <w:tc>
          <w:tcPr>
            <w:tcW w:w="8318" w:type="dxa"/>
            <w:vAlign w:val="center"/>
          </w:tcPr>
          <w:p w14:paraId="0000017D"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maintain version control history and documentation for all IN.gov supported, third-party portal service applications. </w:t>
            </w:r>
          </w:p>
        </w:tc>
        <w:tc>
          <w:tcPr>
            <w:tcW w:w="1620" w:type="dxa"/>
            <w:shd w:val="clear" w:color="auto" w:fill="B4C6E7" w:themeFill="accent5" w:themeFillTint="66"/>
            <w:vAlign w:val="center"/>
          </w:tcPr>
          <w:p w14:paraId="0000017E" w14:textId="77777777" w:rsidR="0009202B" w:rsidRDefault="0009202B">
            <w:pPr>
              <w:pStyle w:val="Normal1"/>
              <w:widowControl/>
              <w:rPr>
                <w:rFonts w:ascii="Calibri" w:eastAsia="Calibri" w:hAnsi="Calibri" w:cs="Calibri"/>
                <w:sz w:val="22"/>
                <w:szCs w:val="22"/>
              </w:rPr>
            </w:pPr>
          </w:p>
        </w:tc>
      </w:tr>
      <w:tr w:rsidR="00E04A5A" w14:paraId="6712DAE4" w14:textId="064F16A1" w:rsidTr="2EEF9A26">
        <w:trPr>
          <w:trHeight w:val="1466"/>
        </w:trPr>
        <w:tc>
          <w:tcPr>
            <w:tcW w:w="877" w:type="dxa"/>
            <w:vAlign w:val="center"/>
          </w:tcPr>
          <w:p w14:paraId="0000017F" w14:textId="5620BDCD" w:rsidR="0009202B" w:rsidRDefault="31905739">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4</w:t>
            </w:r>
            <w:r w:rsidR="00E5FB76" w:rsidRPr="2EEF9A26">
              <w:rPr>
                <w:rFonts w:ascii="Calibri" w:eastAsia="Calibri" w:hAnsi="Calibri" w:cs="Calibri"/>
                <w:sz w:val="22"/>
                <w:szCs w:val="22"/>
              </w:rPr>
              <w:t>5</w:t>
            </w:r>
          </w:p>
        </w:tc>
        <w:tc>
          <w:tcPr>
            <w:tcW w:w="8318" w:type="dxa"/>
            <w:vAlign w:val="center"/>
          </w:tcPr>
          <w:p w14:paraId="00000180" w14:textId="77777777" w:rsidR="0009202B" w:rsidRDefault="001D71B8">
            <w:pPr>
              <w:pStyle w:val="Heading1"/>
              <w:keepNext w:val="0"/>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 The State requires that the Contractor provide, manage and maintain third-party portal managed applications that support the following IN.gov functionality:</w:t>
            </w:r>
          </w:p>
          <w:p w14:paraId="00000181" w14:textId="77777777" w:rsidR="0009202B" w:rsidRDefault="001D71B8" w:rsidP="00C110C3">
            <w:pPr>
              <w:pStyle w:val="Heading1"/>
              <w:keepLines/>
              <w:numPr>
                <w:ilvl w:val="0"/>
                <w:numId w:val="24"/>
              </w:numPr>
              <w:spacing w:before="20" w:after="0"/>
              <w:rPr>
                <w:rFonts w:ascii="Calibri" w:eastAsia="Calibri" w:hAnsi="Calibri" w:cs="Calibri"/>
                <w:b w:val="0"/>
                <w:sz w:val="22"/>
                <w:szCs w:val="22"/>
              </w:rPr>
            </w:pPr>
            <w:r>
              <w:rPr>
                <w:rFonts w:ascii="Calibri" w:eastAsia="Calibri" w:hAnsi="Calibri" w:cs="Calibri"/>
                <w:b w:val="0"/>
                <w:sz w:val="22"/>
                <w:szCs w:val="22"/>
              </w:rPr>
              <w:t>Calendar &amp; Events Registration</w:t>
            </w:r>
          </w:p>
          <w:p w14:paraId="0000018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and Quality Assurance</w:t>
            </w:r>
          </w:p>
          <w:p w14:paraId="0000018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Screen Reader</w:t>
            </w:r>
          </w:p>
          <w:p w14:paraId="00000184"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Automated Web Accessibility Tool</w:t>
            </w:r>
          </w:p>
          <w:p w14:paraId="00000185"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URL Shortener</w:t>
            </w:r>
          </w:p>
          <w:p w14:paraId="00000186"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Content Management System</w:t>
            </w:r>
          </w:p>
          <w:p w14:paraId="00000187"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Search Tool</w:t>
            </w:r>
          </w:p>
          <w:p w14:paraId="00000188"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Analytics</w:t>
            </w:r>
          </w:p>
          <w:p w14:paraId="00000189"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Customer Identity and Access Management (CIAM) Platform </w:t>
            </w:r>
          </w:p>
          <w:p w14:paraId="0000018A" w14:textId="72DDF1CF" w:rsidR="0009202B" w:rsidRDefault="001D71B8" w:rsidP="5691D77A">
            <w:pPr>
              <w:pStyle w:val="Heading1"/>
              <w:keepLines/>
              <w:numPr>
                <w:ilvl w:val="0"/>
                <w:numId w:val="24"/>
              </w:numPr>
              <w:spacing w:before="0" w:after="0"/>
              <w:rPr>
                <w:rFonts w:ascii="Calibri" w:eastAsia="Calibri" w:hAnsi="Calibri" w:cs="Calibri"/>
                <w:b w:val="0"/>
                <w:sz w:val="22"/>
                <w:szCs w:val="22"/>
              </w:rPr>
            </w:pPr>
            <w:r w:rsidRPr="5691D77A">
              <w:rPr>
                <w:rFonts w:ascii="Calibri" w:eastAsia="Calibri" w:hAnsi="Calibri" w:cs="Calibri"/>
                <w:b w:val="0"/>
                <w:sz w:val="22"/>
                <w:szCs w:val="22"/>
              </w:rPr>
              <w:t>Mapping Development Tool for Web Development</w:t>
            </w:r>
            <w:r w:rsidR="42E7DA84" w:rsidRPr="5691D77A">
              <w:rPr>
                <w:rFonts w:ascii="Calibri" w:eastAsia="Calibri" w:hAnsi="Calibri" w:cs="Calibri"/>
                <w:b w:val="0"/>
                <w:sz w:val="22"/>
                <w:szCs w:val="22"/>
              </w:rPr>
              <w:t xml:space="preserve"> (Note: </w:t>
            </w:r>
            <w:proofErr w:type="gramStart"/>
            <w:r w:rsidR="42E7DA84" w:rsidRPr="5691D77A">
              <w:rPr>
                <w:rFonts w:ascii="Calibri" w:eastAsia="Calibri" w:hAnsi="Calibri" w:cs="Calibri"/>
                <w:b w:val="0"/>
                <w:sz w:val="22"/>
                <w:szCs w:val="22"/>
              </w:rPr>
              <w:t>the</w:t>
            </w:r>
            <w:proofErr w:type="gramEnd"/>
            <w:r w:rsidR="42E7DA84" w:rsidRPr="5691D77A">
              <w:rPr>
                <w:rFonts w:ascii="Calibri" w:eastAsia="Calibri" w:hAnsi="Calibri" w:cs="Calibri"/>
                <w:b w:val="0"/>
                <w:sz w:val="22"/>
                <w:szCs w:val="22"/>
              </w:rPr>
              <w:t xml:space="preserve"> State’s GIS tool will be the primary tool used for mapping)</w:t>
            </w:r>
          </w:p>
          <w:p w14:paraId="0000018B"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FAQ Solution </w:t>
            </w:r>
          </w:p>
          <w:p w14:paraId="0000018C"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Chat Bot and Live Chat Solution</w:t>
            </w:r>
          </w:p>
          <w:p w14:paraId="0000018D"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User Testing</w:t>
            </w:r>
          </w:p>
          <w:p w14:paraId="0000018E"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Web-based Org Chart Solution</w:t>
            </w:r>
          </w:p>
          <w:p w14:paraId="0000018F"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Form and Workflow Builder and Management Solution</w:t>
            </w:r>
          </w:p>
          <w:p w14:paraId="00000190"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Mobile Application Solutions</w:t>
            </w:r>
          </w:p>
          <w:p w14:paraId="00000191"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Subscription Service for Website Stickers and Icons</w:t>
            </w:r>
          </w:p>
          <w:p w14:paraId="0000019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Application Style Guide</w:t>
            </w:r>
          </w:p>
          <w:p w14:paraId="0000019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Standard Application Header</w:t>
            </w:r>
          </w:p>
          <w:p w14:paraId="00000194" w14:textId="77777777" w:rsidR="0009202B" w:rsidRDefault="001D71B8" w:rsidP="00C110C3">
            <w:pPr>
              <w:pStyle w:val="Heading1"/>
              <w:keepLines/>
              <w:numPr>
                <w:ilvl w:val="0"/>
                <w:numId w:val="24"/>
              </w:numPr>
              <w:spacing w:before="0" w:after="20"/>
              <w:rPr>
                <w:rFonts w:ascii="Calibri" w:eastAsia="Calibri" w:hAnsi="Calibri" w:cs="Calibri"/>
                <w:b w:val="0"/>
                <w:sz w:val="22"/>
                <w:szCs w:val="22"/>
              </w:rPr>
            </w:pPr>
            <w:r>
              <w:rPr>
                <w:rFonts w:ascii="Calibri" w:eastAsia="Calibri" w:hAnsi="Calibri" w:cs="Calibri"/>
                <w:b w:val="0"/>
                <w:sz w:val="22"/>
                <w:szCs w:val="22"/>
              </w:rPr>
              <w:t>Training for all Third-Party Applications or First-Party Solutions</w:t>
            </w:r>
          </w:p>
          <w:p w14:paraId="00000195" w14:textId="77777777" w:rsidR="0009202B" w:rsidRDefault="0009202B">
            <w:pPr>
              <w:pStyle w:val="Heading1"/>
              <w:keepLines/>
              <w:spacing w:before="120" w:after="120"/>
              <w:rPr>
                <w:rFonts w:ascii="Calibri" w:eastAsia="Calibri" w:hAnsi="Calibri" w:cs="Calibri"/>
                <w:b w:val="0"/>
                <w:sz w:val="22"/>
                <w:szCs w:val="22"/>
              </w:rPr>
            </w:pPr>
          </w:p>
        </w:tc>
        <w:tc>
          <w:tcPr>
            <w:tcW w:w="1620" w:type="dxa"/>
            <w:shd w:val="clear" w:color="auto" w:fill="B4C6E7" w:themeFill="accent5" w:themeFillTint="66"/>
            <w:vAlign w:val="center"/>
          </w:tcPr>
          <w:p w14:paraId="00000196" w14:textId="77777777" w:rsidR="0009202B" w:rsidRDefault="0009202B">
            <w:pPr>
              <w:pStyle w:val="Normal1"/>
              <w:widowControl/>
              <w:rPr>
                <w:rFonts w:ascii="Calibri" w:eastAsia="Calibri" w:hAnsi="Calibri" w:cs="Calibri"/>
                <w:sz w:val="22"/>
                <w:szCs w:val="22"/>
              </w:rPr>
            </w:pPr>
          </w:p>
        </w:tc>
      </w:tr>
      <w:tr w:rsidR="0009202B" w14:paraId="67882766" w14:textId="2323E12D" w:rsidTr="2EEF9A26">
        <w:trPr>
          <w:trHeight w:val="432"/>
        </w:trPr>
        <w:tc>
          <w:tcPr>
            <w:tcW w:w="10815" w:type="dxa"/>
            <w:gridSpan w:val="3"/>
            <w:vAlign w:val="center"/>
          </w:tcPr>
          <w:p w14:paraId="000001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1.16.2 Third Party Application Hosting </w:t>
            </w:r>
          </w:p>
        </w:tc>
      </w:tr>
      <w:tr w:rsidR="00E04A5A" w14:paraId="011A4DF1" w14:textId="32824826" w:rsidTr="2EEF9A26">
        <w:trPr>
          <w:trHeight w:val="1466"/>
        </w:trPr>
        <w:tc>
          <w:tcPr>
            <w:tcW w:w="877" w:type="dxa"/>
            <w:vAlign w:val="center"/>
          </w:tcPr>
          <w:p w14:paraId="0000019A" w14:textId="4D545406" w:rsidR="0009202B" w:rsidRDefault="1B657C35">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6F0649D9" w:rsidRPr="2EEF9A26">
              <w:rPr>
                <w:rFonts w:ascii="Calibri" w:eastAsia="Calibri" w:hAnsi="Calibri" w:cs="Calibri"/>
                <w:sz w:val="22"/>
                <w:szCs w:val="22"/>
              </w:rPr>
              <w:t>6</w:t>
            </w:r>
          </w:p>
        </w:tc>
        <w:tc>
          <w:tcPr>
            <w:tcW w:w="8318" w:type="dxa"/>
            <w:vAlign w:val="center"/>
          </w:tcPr>
          <w:p w14:paraId="000001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the procedures identified below to achieve the goal of providing easier support for third-party applications hosted on the IN.gov Infrastructure:</w:t>
            </w:r>
          </w:p>
          <w:p w14:paraId="0000019C" w14:textId="77777777" w:rsidR="0009202B" w:rsidRDefault="001D71B8" w:rsidP="00C110C3">
            <w:pPr>
              <w:pStyle w:val="Heading1"/>
              <w:keepLines/>
              <w:numPr>
                <w:ilvl w:val="0"/>
                <w:numId w:val="23"/>
              </w:numPr>
              <w:spacing w:before="120" w:after="0"/>
              <w:rPr>
                <w:rFonts w:ascii="Calibri" w:eastAsia="Calibri" w:hAnsi="Calibri" w:cs="Calibri"/>
                <w:b w:val="0"/>
                <w:sz w:val="22"/>
                <w:szCs w:val="22"/>
              </w:rPr>
            </w:pPr>
            <w:r>
              <w:rPr>
                <w:rFonts w:ascii="Calibri" w:eastAsia="Calibri" w:hAnsi="Calibri" w:cs="Calibri"/>
                <w:b w:val="0"/>
                <w:sz w:val="22"/>
                <w:szCs w:val="22"/>
              </w:rPr>
              <w:t xml:space="preserve">The Contractor shall test applications provided by third parties and proposed for deployment on IN.gov for the limited purpose of determining whether they appear to conform to IN.gov deployment standards. </w:t>
            </w:r>
          </w:p>
          <w:p w14:paraId="0000019D"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The Contractor shall provide infrastructure support and coordination for third parties that may deliver an application in order to leverage a Contractor-deployed enterprise service, such as payment processing on IN.gov. The Contractor shall provide consulting on how to interface with any of the Contractor’s enterprise services, but shall not customize or change those systems or services to interface with a third-party application.</w:t>
            </w:r>
          </w:p>
          <w:p w14:paraId="0000019E"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tc>
        <w:tc>
          <w:tcPr>
            <w:tcW w:w="1620" w:type="dxa"/>
            <w:shd w:val="clear" w:color="auto" w:fill="B4C6E7" w:themeFill="accent5" w:themeFillTint="66"/>
            <w:vAlign w:val="center"/>
          </w:tcPr>
          <w:p w14:paraId="0000019F" w14:textId="77777777" w:rsidR="0009202B" w:rsidRDefault="0009202B">
            <w:pPr>
              <w:pStyle w:val="Normal1"/>
              <w:widowControl/>
              <w:rPr>
                <w:rFonts w:ascii="Calibri" w:eastAsia="Calibri" w:hAnsi="Calibri" w:cs="Calibri"/>
                <w:sz w:val="22"/>
                <w:szCs w:val="22"/>
              </w:rPr>
            </w:pPr>
          </w:p>
        </w:tc>
      </w:tr>
      <w:tr w:rsidR="0009202B" w14:paraId="5D6073B5" w14:textId="4B16BA9D" w:rsidTr="2EEF9A26">
        <w:trPr>
          <w:trHeight w:val="432"/>
        </w:trPr>
        <w:tc>
          <w:tcPr>
            <w:tcW w:w="10815" w:type="dxa"/>
            <w:gridSpan w:val="3"/>
            <w:vAlign w:val="center"/>
          </w:tcPr>
          <w:p w14:paraId="000001A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 Account Database or System</w:t>
            </w:r>
          </w:p>
        </w:tc>
      </w:tr>
      <w:tr w:rsidR="00E04A5A" w14:paraId="43D48A5F" w14:textId="4201E696" w:rsidTr="2EEF9A26">
        <w:trPr>
          <w:trHeight w:val="1466"/>
        </w:trPr>
        <w:tc>
          <w:tcPr>
            <w:tcW w:w="877" w:type="dxa"/>
            <w:vAlign w:val="center"/>
          </w:tcPr>
          <w:p w14:paraId="000001A3" w14:textId="6EAA294E" w:rsidR="0009202B" w:rsidRDefault="14F07CDA">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4</w:t>
            </w:r>
            <w:r w:rsidR="0CB7ACC4" w:rsidRPr="2EEF9A26">
              <w:rPr>
                <w:rFonts w:ascii="Calibri" w:eastAsia="Calibri" w:hAnsi="Calibri" w:cs="Calibri"/>
                <w:sz w:val="22"/>
                <w:szCs w:val="22"/>
              </w:rPr>
              <w:t>7</w:t>
            </w:r>
          </w:p>
        </w:tc>
        <w:tc>
          <w:tcPr>
            <w:tcW w:w="8318" w:type="dxa"/>
            <w:vAlign w:val="center"/>
          </w:tcPr>
          <w:p w14:paraId="000001A4" w14:textId="380B6F42" w:rsidR="0009202B" w:rsidRDefault="7850FE4E">
            <w:pPr>
              <w:pStyle w:val="Heading1"/>
              <w:keepLines/>
              <w:spacing w:before="120" w:after="120"/>
              <w:rPr>
                <w:rFonts w:ascii="Calibri" w:eastAsia="Calibri" w:hAnsi="Calibri" w:cs="Calibri"/>
                <w:b w:val="0"/>
                <w:sz w:val="22"/>
                <w:szCs w:val="22"/>
              </w:rPr>
            </w:pPr>
            <w:bookmarkStart w:id="29" w:name="_heading=h.llllcpkp01s9"/>
            <w:bookmarkEnd w:id="29"/>
            <w:r w:rsidRPr="56A37B6E">
              <w:rPr>
                <w:rFonts w:ascii="Calibri" w:eastAsia="Calibri" w:hAnsi="Calibri" w:cs="Calibri"/>
                <w:b w:val="0"/>
                <w:sz w:val="22"/>
                <w:szCs w:val="22"/>
              </w:rPr>
              <w:t xml:space="preserve"> </w:t>
            </w:r>
            <w:r w:rsidR="7A6707FF" w:rsidRPr="56A37B6E">
              <w:rPr>
                <w:rFonts w:ascii="Calibri" w:eastAsia="Calibri" w:hAnsi="Calibri" w:cs="Calibri"/>
                <w:b w:val="0"/>
                <w:sz w:val="22"/>
                <w:szCs w:val="22"/>
              </w:rPr>
              <w:t>T</w:t>
            </w:r>
            <w:r w:rsidRPr="56A37B6E">
              <w:rPr>
                <w:rFonts w:ascii="Calibri" w:eastAsia="Calibri" w:hAnsi="Calibri" w:cs="Calibri"/>
                <w:b w:val="0"/>
                <w:sz w:val="22"/>
                <w:szCs w:val="22"/>
              </w:rPr>
              <w:t xml:space="preserve">he Contractor </w:t>
            </w:r>
            <w:r w:rsidR="5FBDB45C" w:rsidRPr="56A37B6E">
              <w:rPr>
                <w:rFonts w:ascii="Calibri" w:eastAsia="Calibri" w:hAnsi="Calibri" w:cs="Calibri"/>
                <w:b w:val="0"/>
                <w:sz w:val="22"/>
                <w:szCs w:val="22"/>
              </w:rPr>
              <w:t xml:space="preserve">shall </w:t>
            </w:r>
            <w:r w:rsidRPr="56A37B6E">
              <w:rPr>
                <w:rFonts w:ascii="Calibri" w:eastAsia="Calibri" w:hAnsi="Calibri" w:cs="Calibri"/>
                <w:b w:val="0"/>
                <w:sz w:val="22"/>
                <w:szCs w:val="22"/>
              </w:rPr>
              <w:t xml:space="preserve">provide the State with a system that can manage the data sales program, including user transactions with the State of Indiana and user accounts associated with those transactions and a dedicated Subscriber Center, that allows businesses, government entities, schools, or individuals to subscribe to Web Portal premium services. </w:t>
            </w:r>
          </w:p>
        </w:tc>
        <w:tc>
          <w:tcPr>
            <w:tcW w:w="1620" w:type="dxa"/>
            <w:shd w:val="clear" w:color="auto" w:fill="B4C6E7" w:themeFill="accent5" w:themeFillTint="66"/>
            <w:vAlign w:val="center"/>
          </w:tcPr>
          <w:p w14:paraId="000001A5" w14:textId="77777777" w:rsidR="0009202B" w:rsidRDefault="0009202B">
            <w:pPr>
              <w:pStyle w:val="Normal1"/>
              <w:widowControl/>
              <w:rPr>
                <w:rFonts w:ascii="Calibri" w:eastAsia="Calibri" w:hAnsi="Calibri" w:cs="Calibri"/>
                <w:sz w:val="22"/>
                <w:szCs w:val="22"/>
              </w:rPr>
            </w:pPr>
          </w:p>
        </w:tc>
      </w:tr>
      <w:tr w:rsidR="00E04A5A" w14:paraId="01201AFB" w14:textId="5DF7E241" w:rsidTr="2EEF9A26">
        <w:trPr>
          <w:trHeight w:val="1466"/>
        </w:trPr>
        <w:tc>
          <w:tcPr>
            <w:tcW w:w="877" w:type="dxa"/>
            <w:vAlign w:val="center"/>
          </w:tcPr>
          <w:p w14:paraId="000001A6" w14:textId="4BA4E177" w:rsidR="0009202B" w:rsidRDefault="515B2E60">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6969D23" w:rsidRPr="2EEF9A26">
              <w:rPr>
                <w:rFonts w:ascii="Calibri" w:eastAsia="Calibri" w:hAnsi="Calibri" w:cs="Calibri"/>
                <w:sz w:val="22"/>
                <w:szCs w:val="22"/>
              </w:rPr>
              <w:t>8</w:t>
            </w:r>
          </w:p>
        </w:tc>
        <w:tc>
          <w:tcPr>
            <w:tcW w:w="8318" w:type="dxa"/>
            <w:vAlign w:val="center"/>
          </w:tcPr>
          <w:p w14:paraId="000001A7" w14:textId="77777777" w:rsidR="0009202B" w:rsidRDefault="001D71B8">
            <w:pPr>
              <w:pStyle w:val="Heading1"/>
              <w:keepLines/>
              <w:spacing w:before="200" w:after="120"/>
              <w:rPr>
                <w:rFonts w:ascii="Calibri" w:eastAsia="Calibri" w:hAnsi="Calibri" w:cs="Calibri"/>
                <w:b w:val="0"/>
                <w:sz w:val="22"/>
                <w:szCs w:val="22"/>
              </w:rPr>
            </w:pPr>
            <w:bookmarkStart w:id="30" w:name="_heading=h.biy5y3s0xb0b" w:colFirst="0" w:colLast="0"/>
            <w:bookmarkEnd w:id="30"/>
            <w:r>
              <w:rPr>
                <w:rFonts w:ascii="Calibri" w:eastAsia="Calibri" w:hAnsi="Calibri" w:cs="Calibri"/>
                <w:b w:val="0"/>
                <w:sz w:val="22"/>
                <w:szCs w:val="22"/>
              </w:rPr>
              <w:t>The State requires that the Contractor’s quarterly report to the Data Sales Oversight Advisory Committee contain the following:</w:t>
            </w:r>
          </w:p>
          <w:p w14:paraId="000001A8"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Agency/entity-specific breakdowns of data sales</w:t>
            </w:r>
          </w:p>
          <w:p w14:paraId="000001A9"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Results of quarterly account audits (e.g., a quarterly audit report)</w:t>
            </w:r>
          </w:p>
          <w:p w14:paraId="000001AA"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New bulk data and subscription requests that will be voted on by the Committee</w:t>
            </w:r>
          </w:p>
          <w:p w14:paraId="000001AB"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Other information as directed by the Committee</w:t>
            </w:r>
          </w:p>
        </w:tc>
        <w:tc>
          <w:tcPr>
            <w:tcW w:w="1620" w:type="dxa"/>
            <w:shd w:val="clear" w:color="auto" w:fill="B4C6E7" w:themeFill="accent5" w:themeFillTint="66"/>
            <w:vAlign w:val="center"/>
          </w:tcPr>
          <w:p w14:paraId="000001AC" w14:textId="77777777" w:rsidR="0009202B" w:rsidRDefault="0009202B">
            <w:pPr>
              <w:pStyle w:val="Normal1"/>
              <w:widowControl/>
              <w:rPr>
                <w:rFonts w:ascii="Calibri" w:eastAsia="Calibri" w:hAnsi="Calibri" w:cs="Calibri"/>
                <w:sz w:val="22"/>
                <w:szCs w:val="22"/>
              </w:rPr>
            </w:pPr>
          </w:p>
        </w:tc>
      </w:tr>
      <w:tr w:rsidR="00E04A5A" w14:paraId="3E5D5385" w14:textId="09AFC8AF" w:rsidTr="2EEF9A26">
        <w:trPr>
          <w:trHeight w:val="432"/>
        </w:trPr>
        <w:tc>
          <w:tcPr>
            <w:tcW w:w="877" w:type="dxa"/>
            <w:vAlign w:val="center"/>
          </w:tcPr>
          <w:p w14:paraId="000001AD" w14:textId="58686B80" w:rsidR="0009202B" w:rsidRDefault="590897C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283AB0A" w:rsidRPr="2EEF9A26">
              <w:rPr>
                <w:rFonts w:ascii="Calibri" w:eastAsia="Calibri" w:hAnsi="Calibri" w:cs="Calibri"/>
                <w:sz w:val="22"/>
                <w:szCs w:val="22"/>
              </w:rPr>
              <w:t>9</w:t>
            </w:r>
          </w:p>
        </w:tc>
        <w:tc>
          <w:tcPr>
            <w:tcW w:w="8318" w:type="dxa"/>
            <w:vAlign w:val="center"/>
          </w:tcPr>
          <w:p w14:paraId="000001AE" w14:textId="77777777" w:rsidR="0009202B" w:rsidRDefault="001D71B8">
            <w:pPr>
              <w:pStyle w:val="Heading1"/>
              <w:keepLines/>
              <w:spacing w:before="120" w:after="120"/>
              <w:rPr>
                <w:rFonts w:ascii="Calibri" w:eastAsia="Calibri" w:hAnsi="Calibri" w:cs="Calibri"/>
                <w:b w:val="0"/>
                <w:sz w:val="22"/>
                <w:szCs w:val="22"/>
              </w:rPr>
            </w:pPr>
            <w:bookmarkStart w:id="31" w:name="_heading=h.8t6pkd6so0y" w:colFirst="0" w:colLast="0"/>
            <w:bookmarkEnd w:id="31"/>
            <w:r>
              <w:rPr>
                <w:rFonts w:ascii="Calibri" w:eastAsia="Calibri" w:hAnsi="Calibri" w:cs="Calibri"/>
                <w:b w:val="0"/>
                <w:sz w:val="22"/>
                <w:szCs w:val="22"/>
              </w:rPr>
              <w:t xml:space="preserve">The State requires that the Contractor’s Account Database or System allow for the viewing of transaction level detail and reports by agency and/or service. </w:t>
            </w:r>
          </w:p>
        </w:tc>
        <w:tc>
          <w:tcPr>
            <w:tcW w:w="1620" w:type="dxa"/>
            <w:shd w:val="clear" w:color="auto" w:fill="B4C6E7" w:themeFill="accent5" w:themeFillTint="66"/>
            <w:vAlign w:val="center"/>
          </w:tcPr>
          <w:p w14:paraId="000001AF" w14:textId="77777777" w:rsidR="0009202B" w:rsidRDefault="0009202B">
            <w:pPr>
              <w:pStyle w:val="Normal1"/>
              <w:widowControl/>
              <w:rPr>
                <w:rFonts w:ascii="Calibri" w:eastAsia="Calibri" w:hAnsi="Calibri" w:cs="Calibri"/>
                <w:sz w:val="22"/>
                <w:szCs w:val="22"/>
              </w:rPr>
            </w:pPr>
          </w:p>
        </w:tc>
      </w:tr>
      <w:tr w:rsidR="00E04A5A" w14:paraId="387A2E75" w14:textId="37B298B9" w:rsidTr="2EEF9A26">
        <w:trPr>
          <w:trHeight w:val="1466"/>
        </w:trPr>
        <w:tc>
          <w:tcPr>
            <w:tcW w:w="877" w:type="dxa"/>
            <w:vAlign w:val="center"/>
          </w:tcPr>
          <w:p w14:paraId="000001B0" w14:textId="4AF9A518" w:rsidR="0009202B" w:rsidRDefault="2BFD8212">
            <w:pPr>
              <w:pStyle w:val="Normal1"/>
              <w:widowControl/>
              <w:jc w:val="center"/>
              <w:rPr>
                <w:rFonts w:ascii="Calibri" w:eastAsia="Calibri" w:hAnsi="Calibri" w:cs="Calibri"/>
                <w:sz w:val="22"/>
                <w:szCs w:val="22"/>
              </w:rPr>
            </w:pPr>
            <w:r w:rsidRPr="2EEF9A26">
              <w:rPr>
                <w:rFonts w:ascii="Calibri" w:eastAsia="Calibri" w:hAnsi="Calibri" w:cs="Calibri"/>
                <w:sz w:val="22"/>
                <w:szCs w:val="22"/>
              </w:rPr>
              <w:t>50</w:t>
            </w:r>
          </w:p>
        </w:tc>
        <w:tc>
          <w:tcPr>
            <w:tcW w:w="8318" w:type="dxa"/>
            <w:vAlign w:val="center"/>
          </w:tcPr>
          <w:p w14:paraId="000001B1" w14:textId="77777777" w:rsidR="0009202B" w:rsidRDefault="001D71B8">
            <w:pPr>
              <w:pStyle w:val="Normal1"/>
              <w:keepLines/>
              <w:spacing w:before="120" w:after="120"/>
              <w:rPr>
                <w:rFonts w:ascii="Calibri" w:eastAsia="Calibri" w:hAnsi="Calibri" w:cs="Calibri"/>
                <w:sz w:val="22"/>
                <w:szCs w:val="22"/>
              </w:rPr>
            </w:pPr>
            <w:r>
              <w:rPr>
                <w:rFonts w:ascii="Calibri" w:eastAsia="Calibri" w:hAnsi="Calibri" w:cs="Calibri"/>
                <w:sz w:val="22"/>
                <w:szCs w:val="22"/>
              </w:rPr>
              <w:t xml:space="preserve">The State requires that the Account Database or System have mechanisms to log and bill transactions (including for auto-payment users), track recurring transactions, generate and distribute invoices, develop transaction memos (and tie them to user IDs), reconcile payments, and authenticate and authorize users for application use. </w:t>
            </w:r>
          </w:p>
        </w:tc>
        <w:tc>
          <w:tcPr>
            <w:tcW w:w="1620" w:type="dxa"/>
            <w:shd w:val="clear" w:color="auto" w:fill="B4C6E7" w:themeFill="accent5" w:themeFillTint="66"/>
            <w:vAlign w:val="center"/>
          </w:tcPr>
          <w:p w14:paraId="000001B2" w14:textId="77777777" w:rsidR="0009202B" w:rsidRDefault="0009202B">
            <w:pPr>
              <w:pStyle w:val="Normal1"/>
              <w:widowControl/>
              <w:rPr>
                <w:rFonts w:ascii="Calibri" w:eastAsia="Calibri" w:hAnsi="Calibri" w:cs="Calibri"/>
                <w:sz w:val="22"/>
                <w:szCs w:val="22"/>
              </w:rPr>
            </w:pPr>
          </w:p>
        </w:tc>
      </w:tr>
      <w:tr w:rsidR="0009202B" w14:paraId="7511872F" w14:textId="5999BF0E" w:rsidTr="2EEF9A26">
        <w:trPr>
          <w:trHeight w:val="432"/>
        </w:trPr>
        <w:tc>
          <w:tcPr>
            <w:tcW w:w="10815" w:type="dxa"/>
            <w:gridSpan w:val="3"/>
            <w:vAlign w:val="center"/>
          </w:tcPr>
          <w:p w14:paraId="000001B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1.17.1.2 Access Types</w:t>
            </w:r>
          </w:p>
        </w:tc>
      </w:tr>
      <w:tr w:rsidR="00E04A5A" w14:paraId="252B0BD3" w14:textId="7A4371B8" w:rsidTr="2EEF9A26">
        <w:trPr>
          <w:trHeight w:val="1466"/>
        </w:trPr>
        <w:tc>
          <w:tcPr>
            <w:tcW w:w="877" w:type="dxa"/>
            <w:vAlign w:val="center"/>
          </w:tcPr>
          <w:p w14:paraId="000001B6" w14:textId="0725E735" w:rsidR="0009202B" w:rsidRDefault="225A42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ACC36A" w:rsidRPr="2EEF9A26">
              <w:rPr>
                <w:rFonts w:ascii="Calibri" w:eastAsia="Calibri" w:hAnsi="Calibri" w:cs="Calibri"/>
                <w:sz w:val="22"/>
                <w:szCs w:val="22"/>
              </w:rPr>
              <w:t>1</w:t>
            </w:r>
          </w:p>
        </w:tc>
        <w:tc>
          <w:tcPr>
            <w:tcW w:w="8318" w:type="dxa"/>
            <w:vAlign w:val="center"/>
          </w:tcPr>
          <w:p w14:paraId="000001B7" w14:textId="77777777" w:rsidR="0009202B" w:rsidRDefault="001D71B8">
            <w:pPr>
              <w:pStyle w:val="Heading1"/>
              <w:keepLines/>
              <w:spacing w:before="200" w:after="200"/>
              <w:rPr>
                <w:rFonts w:ascii="Calibri" w:eastAsia="Calibri" w:hAnsi="Calibri" w:cs="Calibri"/>
                <w:b w:val="0"/>
                <w:sz w:val="22"/>
                <w:szCs w:val="22"/>
              </w:rPr>
            </w:pPr>
            <w:bookmarkStart w:id="32" w:name="_heading=h.xg4z40cbbeuh" w:colFirst="0" w:colLast="0"/>
            <w:bookmarkEnd w:id="32"/>
            <w:r>
              <w:rPr>
                <w:rFonts w:ascii="Calibri" w:eastAsia="Calibri" w:hAnsi="Calibri" w:cs="Calibri"/>
                <w:b w:val="0"/>
                <w:sz w:val="22"/>
                <w:szCs w:val="22"/>
              </w:rPr>
              <w:t xml:space="preserve">The State requires that the Contractor’s Account Database or System ensure that there are separate access levels that can be assigned (in accordance with this section) and are aligned to the type of data that can be obtained by the user. </w:t>
            </w:r>
          </w:p>
        </w:tc>
        <w:tc>
          <w:tcPr>
            <w:tcW w:w="1620" w:type="dxa"/>
            <w:shd w:val="clear" w:color="auto" w:fill="B4C6E7" w:themeFill="accent5" w:themeFillTint="66"/>
            <w:vAlign w:val="center"/>
          </w:tcPr>
          <w:p w14:paraId="000001B8" w14:textId="77777777" w:rsidR="0009202B" w:rsidRDefault="0009202B">
            <w:pPr>
              <w:pStyle w:val="Normal1"/>
              <w:widowControl/>
              <w:spacing w:line="276" w:lineRule="auto"/>
              <w:rPr>
                <w:rFonts w:ascii="Calibri" w:eastAsia="Calibri" w:hAnsi="Calibri" w:cs="Calibri"/>
                <w:b/>
                <w:sz w:val="22"/>
                <w:szCs w:val="22"/>
              </w:rPr>
            </w:pPr>
          </w:p>
        </w:tc>
      </w:tr>
      <w:tr w:rsidR="00E04A5A" w14:paraId="104E052F" w14:textId="086EA6CB" w:rsidTr="2EEF9A26">
        <w:trPr>
          <w:trHeight w:val="1466"/>
        </w:trPr>
        <w:tc>
          <w:tcPr>
            <w:tcW w:w="877" w:type="dxa"/>
            <w:vAlign w:val="center"/>
          </w:tcPr>
          <w:p w14:paraId="000001B9" w14:textId="39D69B59" w:rsidR="0009202B" w:rsidRDefault="67EC884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54DA01AA" w:rsidRPr="2EEF9A26">
              <w:rPr>
                <w:rFonts w:ascii="Calibri" w:eastAsia="Calibri" w:hAnsi="Calibri" w:cs="Calibri"/>
                <w:sz w:val="22"/>
                <w:szCs w:val="22"/>
              </w:rPr>
              <w:t>2</w:t>
            </w:r>
          </w:p>
        </w:tc>
        <w:tc>
          <w:tcPr>
            <w:tcW w:w="8318" w:type="dxa"/>
            <w:vAlign w:val="center"/>
          </w:tcPr>
          <w:p w14:paraId="000001BA" w14:textId="77777777" w:rsidR="0009202B" w:rsidRDefault="001D71B8">
            <w:pPr>
              <w:pStyle w:val="Heading1"/>
              <w:keepLines/>
              <w:spacing w:before="200" w:after="200"/>
              <w:rPr>
                <w:rFonts w:ascii="Calibri" w:eastAsia="Calibri" w:hAnsi="Calibri" w:cs="Calibri"/>
                <w:b w:val="0"/>
                <w:sz w:val="22"/>
                <w:szCs w:val="22"/>
              </w:rPr>
            </w:pPr>
            <w:bookmarkStart w:id="33" w:name="_heading=h.cibvylfzw69w" w:colFirst="0" w:colLast="0"/>
            <w:bookmarkEnd w:id="33"/>
            <w:r>
              <w:rPr>
                <w:rFonts w:ascii="Calibri" w:eastAsia="Calibri" w:hAnsi="Calibri" w:cs="Calibri"/>
                <w:b w:val="0"/>
                <w:sz w:val="22"/>
                <w:szCs w:val="22"/>
              </w:rPr>
              <w:t xml:space="preserve">The State requires that potential users be properly vetted and must receive direct approval from the State to be granted these access levels. </w:t>
            </w:r>
          </w:p>
        </w:tc>
        <w:tc>
          <w:tcPr>
            <w:tcW w:w="1620" w:type="dxa"/>
            <w:shd w:val="clear" w:color="auto" w:fill="B4C6E7" w:themeFill="accent5" w:themeFillTint="66"/>
            <w:vAlign w:val="center"/>
          </w:tcPr>
          <w:p w14:paraId="000001BB" w14:textId="77777777" w:rsidR="0009202B" w:rsidRDefault="0009202B">
            <w:pPr>
              <w:pStyle w:val="Normal1"/>
              <w:widowControl/>
              <w:spacing w:line="276" w:lineRule="auto"/>
              <w:rPr>
                <w:rFonts w:ascii="Calibri" w:eastAsia="Calibri" w:hAnsi="Calibri" w:cs="Calibri"/>
                <w:b/>
                <w:sz w:val="22"/>
                <w:szCs w:val="22"/>
              </w:rPr>
            </w:pPr>
          </w:p>
        </w:tc>
      </w:tr>
      <w:tr w:rsidR="0009202B" w14:paraId="367E69C6" w14:textId="18017278" w:rsidTr="2EEF9A26">
        <w:trPr>
          <w:trHeight w:val="431"/>
        </w:trPr>
        <w:tc>
          <w:tcPr>
            <w:tcW w:w="10815" w:type="dxa"/>
            <w:gridSpan w:val="3"/>
            <w:vAlign w:val="center"/>
          </w:tcPr>
          <w:p w14:paraId="000001B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1.17.1.3 User Authorization Procedures</w:t>
            </w:r>
          </w:p>
        </w:tc>
      </w:tr>
      <w:tr w:rsidR="00E04A5A" w14:paraId="2BBF7DA8" w14:textId="0A912C54" w:rsidTr="2EEF9A26">
        <w:trPr>
          <w:trHeight w:val="1466"/>
        </w:trPr>
        <w:tc>
          <w:tcPr>
            <w:tcW w:w="877" w:type="dxa"/>
            <w:vAlign w:val="center"/>
          </w:tcPr>
          <w:p w14:paraId="000001BF" w14:textId="426D810A" w:rsidR="0009202B" w:rsidRDefault="6757099D">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3</w:t>
            </w:r>
          </w:p>
        </w:tc>
        <w:tc>
          <w:tcPr>
            <w:tcW w:w="8318" w:type="dxa"/>
            <w:vAlign w:val="center"/>
          </w:tcPr>
          <w:p w14:paraId="000001C0" w14:textId="77777777" w:rsidR="0009202B" w:rsidRDefault="001D71B8">
            <w:pPr>
              <w:pStyle w:val="Heading1"/>
              <w:keepLines/>
              <w:spacing w:before="200" w:after="200"/>
              <w:rPr>
                <w:rFonts w:ascii="Calibri" w:eastAsia="Calibri" w:hAnsi="Calibri" w:cs="Calibri"/>
                <w:b w:val="0"/>
                <w:sz w:val="22"/>
                <w:szCs w:val="22"/>
              </w:rPr>
            </w:pPr>
            <w:bookmarkStart w:id="34" w:name="_heading=h.hjmwq851vye" w:colFirst="0" w:colLast="0"/>
            <w:bookmarkEnd w:id="34"/>
            <w:r>
              <w:rPr>
                <w:rFonts w:ascii="Calibri" w:eastAsia="Calibri" w:hAnsi="Calibri" w:cs="Calibri"/>
                <w:b w:val="0"/>
                <w:sz w:val="22"/>
                <w:szCs w:val="22"/>
              </w:rPr>
              <w:t xml:space="preserve">The State requires that the Contractor ensure their Account Database or System restricts user access to data that requires special authorization until it has been granted by the State. </w:t>
            </w:r>
          </w:p>
        </w:tc>
        <w:tc>
          <w:tcPr>
            <w:tcW w:w="1620" w:type="dxa"/>
            <w:shd w:val="clear" w:color="auto" w:fill="B4C6E7" w:themeFill="accent5" w:themeFillTint="66"/>
            <w:vAlign w:val="center"/>
          </w:tcPr>
          <w:p w14:paraId="000001C1" w14:textId="77777777" w:rsidR="0009202B" w:rsidRDefault="0009202B">
            <w:pPr>
              <w:pStyle w:val="Normal1"/>
              <w:widowControl/>
              <w:spacing w:line="276" w:lineRule="auto"/>
              <w:rPr>
                <w:rFonts w:ascii="Calibri" w:eastAsia="Calibri" w:hAnsi="Calibri" w:cs="Calibri"/>
                <w:b/>
                <w:sz w:val="22"/>
                <w:szCs w:val="22"/>
              </w:rPr>
            </w:pPr>
          </w:p>
        </w:tc>
      </w:tr>
      <w:tr w:rsidR="00E04A5A" w14:paraId="4BA3B8B5" w14:textId="7E5E57F8" w:rsidTr="2EEF9A26">
        <w:trPr>
          <w:trHeight w:val="1466"/>
        </w:trPr>
        <w:tc>
          <w:tcPr>
            <w:tcW w:w="877" w:type="dxa"/>
            <w:vAlign w:val="center"/>
          </w:tcPr>
          <w:p w14:paraId="000001C2" w14:textId="1463BB90" w:rsidR="0009202B" w:rsidRDefault="05C4AE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4</w:t>
            </w:r>
          </w:p>
        </w:tc>
        <w:tc>
          <w:tcPr>
            <w:tcW w:w="8318" w:type="dxa"/>
            <w:vAlign w:val="center"/>
          </w:tcPr>
          <w:p w14:paraId="000001C3" w14:textId="77777777" w:rsidR="0009202B" w:rsidRDefault="001D71B8">
            <w:pPr>
              <w:pStyle w:val="Heading1"/>
              <w:keepLines/>
              <w:spacing w:before="200" w:after="200"/>
              <w:rPr>
                <w:rFonts w:ascii="Calibri" w:eastAsia="Calibri" w:hAnsi="Calibri" w:cs="Calibri"/>
                <w:b w:val="0"/>
                <w:sz w:val="22"/>
                <w:szCs w:val="22"/>
              </w:rPr>
            </w:pPr>
            <w:bookmarkStart w:id="35" w:name="_heading=h.bgs64r31z50b" w:colFirst="0" w:colLast="0"/>
            <w:bookmarkEnd w:id="35"/>
            <w:r>
              <w:rPr>
                <w:rFonts w:ascii="Calibri" w:eastAsia="Calibri" w:hAnsi="Calibri" w:cs="Calibri"/>
                <w:b w:val="0"/>
                <w:sz w:val="22"/>
                <w:szCs w:val="22"/>
              </w:rPr>
              <w:t xml:space="preserve">The State requires that the Contractor vet users seeking special authorizations to ensure they meet the data management and sales program requirements and present their evaluations and recommendations to the State. </w:t>
            </w:r>
          </w:p>
        </w:tc>
        <w:tc>
          <w:tcPr>
            <w:tcW w:w="1620" w:type="dxa"/>
            <w:shd w:val="clear" w:color="auto" w:fill="B4C6E7" w:themeFill="accent5" w:themeFillTint="66"/>
            <w:vAlign w:val="center"/>
          </w:tcPr>
          <w:p w14:paraId="000001C4" w14:textId="77777777" w:rsidR="0009202B" w:rsidRDefault="0009202B">
            <w:pPr>
              <w:pStyle w:val="Normal1"/>
              <w:widowControl/>
              <w:spacing w:line="276" w:lineRule="auto"/>
              <w:rPr>
                <w:rFonts w:ascii="Calibri" w:eastAsia="Calibri" w:hAnsi="Calibri" w:cs="Calibri"/>
                <w:b/>
                <w:sz w:val="22"/>
                <w:szCs w:val="22"/>
              </w:rPr>
            </w:pPr>
          </w:p>
        </w:tc>
      </w:tr>
      <w:tr w:rsidR="0009202B" w14:paraId="34B9FDC1" w14:textId="0461D3E9" w:rsidTr="2EEF9A26">
        <w:trPr>
          <w:trHeight w:val="431"/>
        </w:trPr>
        <w:tc>
          <w:tcPr>
            <w:tcW w:w="10815" w:type="dxa"/>
            <w:gridSpan w:val="3"/>
            <w:vAlign w:val="center"/>
          </w:tcPr>
          <w:p w14:paraId="000001C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1.17.3 Data Management and Sales Integrity and Auditing</w:t>
            </w:r>
          </w:p>
        </w:tc>
      </w:tr>
      <w:tr w:rsidR="00E04A5A" w14:paraId="06D2995E" w14:textId="380B4D37" w:rsidTr="2EEF9A26">
        <w:trPr>
          <w:trHeight w:val="1466"/>
        </w:trPr>
        <w:tc>
          <w:tcPr>
            <w:tcW w:w="877" w:type="dxa"/>
            <w:vAlign w:val="center"/>
          </w:tcPr>
          <w:p w14:paraId="000001C8" w14:textId="4002A0F0" w:rsidR="0009202B" w:rsidRDefault="39DBD693">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5</w:t>
            </w:r>
            <w:r w:rsidR="742F06C2" w:rsidRPr="2EEF9A26">
              <w:rPr>
                <w:rFonts w:ascii="Calibri" w:eastAsia="Calibri" w:hAnsi="Calibri" w:cs="Calibri"/>
                <w:sz w:val="22"/>
                <w:szCs w:val="22"/>
              </w:rPr>
              <w:t>5</w:t>
            </w:r>
          </w:p>
        </w:tc>
        <w:tc>
          <w:tcPr>
            <w:tcW w:w="8318" w:type="dxa"/>
            <w:vAlign w:val="center"/>
          </w:tcPr>
          <w:p w14:paraId="000001C9" w14:textId="77777777" w:rsidR="0009202B" w:rsidRDefault="001D71B8">
            <w:pPr>
              <w:pStyle w:val="Heading1"/>
              <w:keepLines/>
              <w:spacing w:before="200" w:after="200"/>
              <w:rPr>
                <w:rFonts w:ascii="Calibri" w:eastAsia="Calibri" w:hAnsi="Calibri" w:cs="Calibri"/>
                <w:b w:val="0"/>
                <w:sz w:val="22"/>
                <w:szCs w:val="22"/>
              </w:rPr>
            </w:pPr>
            <w:bookmarkStart w:id="36" w:name="_heading=h.939uhkqdgsrh" w:colFirst="0" w:colLast="0"/>
            <w:bookmarkEnd w:id="36"/>
            <w:r>
              <w:rPr>
                <w:rFonts w:ascii="Calibri" w:eastAsia="Calibri" w:hAnsi="Calibri" w:cs="Calibri"/>
                <w:b w:val="0"/>
                <w:sz w:val="22"/>
                <w:szCs w:val="22"/>
              </w:rPr>
              <w:t xml:space="preserve">The State requires that the Contractor alert the State to any data management and sales program or Account Database or System irregularities, risks, or issues as soon as they are discovered. </w:t>
            </w:r>
          </w:p>
        </w:tc>
        <w:tc>
          <w:tcPr>
            <w:tcW w:w="1620" w:type="dxa"/>
            <w:shd w:val="clear" w:color="auto" w:fill="B4C6E7" w:themeFill="accent5" w:themeFillTint="66"/>
            <w:vAlign w:val="center"/>
          </w:tcPr>
          <w:p w14:paraId="000001CA" w14:textId="77777777" w:rsidR="0009202B" w:rsidRDefault="0009202B">
            <w:pPr>
              <w:pStyle w:val="Normal1"/>
              <w:widowControl/>
              <w:spacing w:line="276" w:lineRule="auto"/>
              <w:rPr>
                <w:rFonts w:ascii="Calibri" w:eastAsia="Calibri" w:hAnsi="Calibri" w:cs="Calibri"/>
                <w:b/>
                <w:sz w:val="22"/>
                <w:szCs w:val="22"/>
              </w:rPr>
            </w:pPr>
          </w:p>
        </w:tc>
      </w:tr>
      <w:tr w:rsidR="00E04A5A" w14:paraId="68F59A09" w14:textId="249DF9F8" w:rsidTr="2EEF9A26">
        <w:trPr>
          <w:trHeight w:val="1466"/>
        </w:trPr>
        <w:tc>
          <w:tcPr>
            <w:tcW w:w="877" w:type="dxa"/>
            <w:vAlign w:val="center"/>
          </w:tcPr>
          <w:p w14:paraId="000001CB" w14:textId="6B98F960" w:rsidR="0009202B" w:rsidRDefault="4867BED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6</w:t>
            </w:r>
          </w:p>
        </w:tc>
        <w:tc>
          <w:tcPr>
            <w:tcW w:w="8318" w:type="dxa"/>
            <w:vAlign w:val="center"/>
          </w:tcPr>
          <w:p w14:paraId="000001CC" w14:textId="77777777" w:rsidR="0009202B" w:rsidRDefault="001D71B8">
            <w:pPr>
              <w:pStyle w:val="Heading1"/>
              <w:keepLines/>
              <w:spacing w:before="200" w:after="200"/>
              <w:rPr>
                <w:rFonts w:ascii="Calibri" w:eastAsia="Calibri" w:hAnsi="Calibri" w:cs="Calibri"/>
                <w:b w:val="0"/>
                <w:sz w:val="22"/>
                <w:szCs w:val="22"/>
              </w:rPr>
            </w:pPr>
            <w:bookmarkStart w:id="37" w:name="_heading=h.zdc5dp70xtar" w:colFirst="0" w:colLast="0"/>
            <w:bookmarkEnd w:id="37"/>
            <w:r>
              <w:rPr>
                <w:rFonts w:ascii="Calibri" w:eastAsia="Calibri" w:hAnsi="Calibri" w:cs="Calibri"/>
                <w:b w:val="0"/>
                <w:sz w:val="22"/>
                <w:szCs w:val="22"/>
              </w:rPr>
              <w:t xml:space="preserve">The State requires that the Contractor include the results of a quarterly account usage audit in their quarterly report to the Data Sales Oversight Advisory Committee. </w:t>
            </w:r>
          </w:p>
        </w:tc>
        <w:tc>
          <w:tcPr>
            <w:tcW w:w="1620" w:type="dxa"/>
            <w:shd w:val="clear" w:color="auto" w:fill="B4C6E7" w:themeFill="accent5" w:themeFillTint="66"/>
            <w:vAlign w:val="center"/>
          </w:tcPr>
          <w:p w14:paraId="000001CD" w14:textId="77777777" w:rsidR="0009202B" w:rsidRDefault="0009202B">
            <w:pPr>
              <w:pStyle w:val="Normal1"/>
              <w:widowControl/>
              <w:spacing w:line="276" w:lineRule="auto"/>
              <w:rPr>
                <w:rFonts w:ascii="Calibri" w:eastAsia="Calibri" w:hAnsi="Calibri" w:cs="Calibri"/>
                <w:b/>
                <w:sz w:val="22"/>
                <w:szCs w:val="22"/>
              </w:rPr>
            </w:pPr>
          </w:p>
        </w:tc>
      </w:tr>
      <w:tr w:rsidR="00E04A5A" w14:paraId="2C92EE52" w14:textId="5B8B6167" w:rsidTr="2EEF9A26">
        <w:trPr>
          <w:trHeight w:val="1466"/>
        </w:trPr>
        <w:tc>
          <w:tcPr>
            <w:tcW w:w="877" w:type="dxa"/>
            <w:vAlign w:val="center"/>
          </w:tcPr>
          <w:p w14:paraId="000001CE" w14:textId="4EED6B74" w:rsidR="0009202B" w:rsidRDefault="796B7D5F">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7</w:t>
            </w:r>
          </w:p>
        </w:tc>
        <w:tc>
          <w:tcPr>
            <w:tcW w:w="8318" w:type="dxa"/>
            <w:vAlign w:val="center"/>
          </w:tcPr>
          <w:p w14:paraId="000001CF" w14:textId="77777777" w:rsidR="0009202B" w:rsidRDefault="001D71B8">
            <w:pPr>
              <w:pStyle w:val="Heading1"/>
              <w:keepLines/>
              <w:spacing w:before="200" w:after="200"/>
              <w:rPr>
                <w:rFonts w:ascii="Calibri" w:eastAsia="Calibri" w:hAnsi="Calibri" w:cs="Calibri"/>
                <w:b w:val="0"/>
                <w:sz w:val="22"/>
                <w:szCs w:val="22"/>
              </w:rPr>
            </w:pPr>
            <w:bookmarkStart w:id="38" w:name="_heading=h.3lj58i9sqmwt" w:colFirst="0" w:colLast="0"/>
            <w:bookmarkEnd w:id="38"/>
            <w:r>
              <w:rPr>
                <w:rFonts w:ascii="Calibri" w:eastAsia="Calibri" w:hAnsi="Calibri" w:cs="Calibri"/>
                <w:b w:val="0"/>
                <w:sz w:val="22"/>
                <w:szCs w:val="22"/>
              </w:rPr>
              <w:t xml:space="preserve">The State requires that the Contractor’s Account Database or System keep track of all defaulted or suspended users. </w:t>
            </w:r>
          </w:p>
        </w:tc>
        <w:tc>
          <w:tcPr>
            <w:tcW w:w="1620" w:type="dxa"/>
            <w:shd w:val="clear" w:color="auto" w:fill="B4C6E7" w:themeFill="accent5" w:themeFillTint="66"/>
            <w:vAlign w:val="center"/>
          </w:tcPr>
          <w:p w14:paraId="000001D0" w14:textId="77777777" w:rsidR="0009202B" w:rsidRDefault="0009202B">
            <w:pPr>
              <w:pStyle w:val="Normal1"/>
              <w:widowControl/>
              <w:spacing w:line="276" w:lineRule="auto"/>
              <w:rPr>
                <w:rFonts w:ascii="Calibri" w:eastAsia="Calibri" w:hAnsi="Calibri" w:cs="Calibri"/>
                <w:b/>
                <w:sz w:val="22"/>
                <w:szCs w:val="22"/>
              </w:rPr>
            </w:pPr>
          </w:p>
        </w:tc>
      </w:tr>
      <w:tr w:rsidR="0009202B" w14:paraId="58917228" w14:textId="0D24A31C" w:rsidTr="2EEF9A26">
        <w:trPr>
          <w:trHeight w:val="431"/>
        </w:trPr>
        <w:tc>
          <w:tcPr>
            <w:tcW w:w="10815" w:type="dxa"/>
            <w:gridSpan w:val="3"/>
            <w:vAlign w:val="center"/>
          </w:tcPr>
          <w:p w14:paraId="000001D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1.17.4 Data Management and Sales Growth and Outreach</w:t>
            </w:r>
          </w:p>
        </w:tc>
      </w:tr>
      <w:tr w:rsidR="00E04A5A" w14:paraId="53FBE793" w14:textId="519211DB" w:rsidTr="2EEF9A26">
        <w:trPr>
          <w:trHeight w:val="1466"/>
        </w:trPr>
        <w:tc>
          <w:tcPr>
            <w:tcW w:w="877" w:type="dxa"/>
            <w:vAlign w:val="center"/>
          </w:tcPr>
          <w:p w14:paraId="000001D4" w14:textId="20900507" w:rsidR="0009202B" w:rsidRDefault="2F9549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91D2BAE" w:rsidRPr="2EEF9A26">
              <w:rPr>
                <w:rFonts w:ascii="Calibri" w:eastAsia="Calibri" w:hAnsi="Calibri" w:cs="Calibri"/>
                <w:sz w:val="22"/>
                <w:szCs w:val="22"/>
              </w:rPr>
              <w:t>8</w:t>
            </w:r>
          </w:p>
        </w:tc>
        <w:tc>
          <w:tcPr>
            <w:tcW w:w="8318" w:type="dxa"/>
            <w:vAlign w:val="center"/>
          </w:tcPr>
          <w:p w14:paraId="000001D5" w14:textId="77777777" w:rsidR="0009202B" w:rsidRDefault="001D71B8">
            <w:pPr>
              <w:pStyle w:val="Heading1"/>
              <w:keepLines/>
              <w:spacing w:before="200" w:after="200"/>
              <w:rPr>
                <w:rFonts w:ascii="Calibri" w:eastAsia="Calibri" w:hAnsi="Calibri" w:cs="Calibri"/>
                <w:b w:val="0"/>
                <w:sz w:val="22"/>
                <w:szCs w:val="22"/>
              </w:rPr>
            </w:pPr>
            <w:bookmarkStart w:id="39" w:name="_heading=h.x667k9l5nrv" w:colFirst="0" w:colLast="0"/>
            <w:bookmarkEnd w:id="39"/>
            <w:r>
              <w:rPr>
                <w:rFonts w:ascii="Calibri" w:eastAsia="Calibri" w:hAnsi="Calibri" w:cs="Calibri"/>
                <w:b w:val="0"/>
                <w:sz w:val="22"/>
                <w:szCs w:val="22"/>
              </w:rPr>
              <w:t xml:space="preserve">The State requires that the Contractor’s plans, strategies, and mechanisms be clearly defined in the Contractor’s Marketing and Outreach Plan. </w:t>
            </w:r>
          </w:p>
        </w:tc>
        <w:tc>
          <w:tcPr>
            <w:tcW w:w="1620" w:type="dxa"/>
            <w:shd w:val="clear" w:color="auto" w:fill="B4C6E7" w:themeFill="accent5" w:themeFillTint="66"/>
            <w:vAlign w:val="center"/>
          </w:tcPr>
          <w:p w14:paraId="000001D6" w14:textId="77777777" w:rsidR="0009202B" w:rsidRDefault="0009202B">
            <w:pPr>
              <w:pStyle w:val="Normal1"/>
              <w:widowControl/>
              <w:spacing w:line="276" w:lineRule="auto"/>
              <w:rPr>
                <w:rFonts w:ascii="Calibri" w:eastAsia="Calibri" w:hAnsi="Calibri" w:cs="Calibri"/>
                <w:b/>
                <w:sz w:val="22"/>
                <w:szCs w:val="22"/>
              </w:rPr>
            </w:pPr>
          </w:p>
        </w:tc>
      </w:tr>
      <w:tr w:rsidR="0009202B" w14:paraId="061A6EA0" w14:textId="6BC3F099" w:rsidTr="2EEF9A26">
        <w:trPr>
          <w:trHeight w:val="431"/>
        </w:trPr>
        <w:tc>
          <w:tcPr>
            <w:tcW w:w="10815" w:type="dxa"/>
            <w:gridSpan w:val="3"/>
            <w:vAlign w:val="center"/>
          </w:tcPr>
          <w:p w14:paraId="000001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1.17.5 Current State Agency Specifics</w:t>
            </w:r>
          </w:p>
        </w:tc>
      </w:tr>
      <w:tr w:rsidR="00E04A5A" w14:paraId="3979C87D" w14:textId="56F208F4" w:rsidTr="2EEF9A26">
        <w:trPr>
          <w:trHeight w:val="1466"/>
        </w:trPr>
        <w:tc>
          <w:tcPr>
            <w:tcW w:w="877" w:type="dxa"/>
            <w:vAlign w:val="center"/>
          </w:tcPr>
          <w:p w14:paraId="000001DA" w14:textId="55C708FB" w:rsidR="0009202B" w:rsidRDefault="25DD65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3D58E20C" w:rsidRPr="2EEF9A26">
              <w:rPr>
                <w:rFonts w:ascii="Calibri" w:eastAsia="Calibri" w:hAnsi="Calibri" w:cs="Calibri"/>
                <w:sz w:val="22"/>
                <w:szCs w:val="22"/>
              </w:rPr>
              <w:t>9</w:t>
            </w:r>
          </w:p>
        </w:tc>
        <w:tc>
          <w:tcPr>
            <w:tcW w:w="8318" w:type="dxa"/>
            <w:vAlign w:val="center"/>
          </w:tcPr>
          <w:p w14:paraId="000001DB" w14:textId="77777777" w:rsidR="0009202B" w:rsidRDefault="001D71B8">
            <w:pPr>
              <w:pStyle w:val="Heading1"/>
              <w:keepLines/>
              <w:spacing w:before="200" w:after="200"/>
              <w:rPr>
                <w:rFonts w:ascii="Calibri" w:eastAsia="Calibri" w:hAnsi="Calibri" w:cs="Calibri"/>
                <w:b w:val="0"/>
                <w:sz w:val="22"/>
                <w:szCs w:val="22"/>
              </w:rPr>
            </w:pPr>
            <w:bookmarkStart w:id="40" w:name="_heading=h.k22b8txl9hx1" w:colFirst="0" w:colLast="0"/>
            <w:bookmarkEnd w:id="40"/>
            <w:r>
              <w:rPr>
                <w:rFonts w:ascii="Calibri" w:eastAsia="Calibri" w:hAnsi="Calibri" w:cs="Calibri"/>
                <w:b w:val="0"/>
                <w:sz w:val="22"/>
                <w:szCs w:val="22"/>
              </w:rPr>
              <w:t xml:space="preserve">The State requires that the Contractor modify or develop new Subscriber Center services at no additional cost to the State upon request by a State agency and approval by IOT. </w:t>
            </w:r>
          </w:p>
        </w:tc>
        <w:tc>
          <w:tcPr>
            <w:tcW w:w="1620" w:type="dxa"/>
            <w:shd w:val="clear" w:color="auto" w:fill="B4C6E7" w:themeFill="accent5" w:themeFillTint="66"/>
            <w:vAlign w:val="center"/>
          </w:tcPr>
          <w:p w14:paraId="000001DC" w14:textId="77777777" w:rsidR="0009202B" w:rsidRDefault="0009202B">
            <w:pPr>
              <w:pStyle w:val="Normal1"/>
              <w:widowControl/>
              <w:spacing w:line="276" w:lineRule="auto"/>
              <w:rPr>
                <w:rFonts w:ascii="Calibri" w:eastAsia="Calibri" w:hAnsi="Calibri" w:cs="Calibri"/>
                <w:b/>
                <w:sz w:val="22"/>
                <w:szCs w:val="22"/>
              </w:rPr>
            </w:pPr>
          </w:p>
        </w:tc>
      </w:tr>
      <w:tr w:rsidR="0009202B" w14:paraId="674D24BC" w14:textId="1E4E5DB9" w:rsidTr="2EEF9A26">
        <w:trPr>
          <w:trHeight w:val="431"/>
        </w:trPr>
        <w:tc>
          <w:tcPr>
            <w:tcW w:w="10815" w:type="dxa"/>
            <w:gridSpan w:val="3"/>
            <w:vAlign w:val="center"/>
          </w:tcPr>
          <w:p w14:paraId="000001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 Invoicing, Fee Handling, and Annual Subscription Fee</w:t>
            </w:r>
          </w:p>
        </w:tc>
      </w:tr>
      <w:tr w:rsidR="00E04A5A" w14:paraId="74709A55" w14:textId="3F6E36F5" w:rsidTr="2EEF9A26">
        <w:trPr>
          <w:trHeight w:val="1466"/>
        </w:trPr>
        <w:tc>
          <w:tcPr>
            <w:tcW w:w="877" w:type="dxa"/>
            <w:vAlign w:val="center"/>
          </w:tcPr>
          <w:p w14:paraId="000001E0" w14:textId="1F5D23A3" w:rsidR="0009202B" w:rsidRDefault="1F84F6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60</w:t>
            </w:r>
          </w:p>
        </w:tc>
        <w:tc>
          <w:tcPr>
            <w:tcW w:w="8318" w:type="dxa"/>
            <w:vAlign w:val="center"/>
          </w:tcPr>
          <w:p w14:paraId="000001E1" w14:textId="77777777" w:rsidR="0009202B" w:rsidRDefault="001D71B8">
            <w:pPr>
              <w:pStyle w:val="Heading1"/>
              <w:keepLines/>
              <w:spacing w:before="120" w:after="120"/>
              <w:rPr>
                <w:rFonts w:ascii="Calibri" w:eastAsia="Calibri" w:hAnsi="Calibri" w:cs="Calibri"/>
                <w:b w:val="0"/>
                <w:sz w:val="22"/>
                <w:szCs w:val="22"/>
              </w:rPr>
            </w:pPr>
            <w:bookmarkStart w:id="41" w:name="_heading=h.r5rvvuye15ep" w:colFirst="0" w:colLast="0"/>
            <w:bookmarkEnd w:id="41"/>
            <w:r>
              <w:rPr>
                <w:rFonts w:ascii="Calibri" w:eastAsia="Calibri" w:hAnsi="Calibri" w:cs="Calibri"/>
                <w:b w:val="0"/>
                <w:sz w:val="22"/>
                <w:szCs w:val="22"/>
              </w:rPr>
              <w:t xml:space="preserve">The State requires that the Contractor’s database or system to aggregate all fees and processed transactions clearly define the user who completed the transaction, what transaction was completed, and the total amount due for the transaction. At the end of each month, the Contractor is required to generate and send invoices electronically. </w:t>
            </w:r>
          </w:p>
        </w:tc>
        <w:tc>
          <w:tcPr>
            <w:tcW w:w="1620" w:type="dxa"/>
            <w:shd w:val="clear" w:color="auto" w:fill="B4C6E7" w:themeFill="accent5" w:themeFillTint="66"/>
            <w:vAlign w:val="center"/>
          </w:tcPr>
          <w:p w14:paraId="000001E2" w14:textId="77777777" w:rsidR="0009202B" w:rsidRDefault="0009202B">
            <w:pPr>
              <w:pStyle w:val="Normal1"/>
              <w:widowControl/>
              <w:rPr>
                <w:rFonts w:ascii="Calibri" w:eastAsia="Calibri" w:hAnsi="Calibri" w:cs="Calibri"/>
                <w:sz w:val="22"/>
                <w:szCs w:val="22"/>
              </w:rPr>
            </w:pPr>
          </w:p>
        </w:tc>
      </w:tr>
      <w:tr w:rsidR="00E04A5A" w14:paraId="7DC9B2BA" w14:textId="023F2A0D" w:rsidTr="2EEF9A26">
        <w:trPr>
          <w:trHeight w:val="1466"/>
        </w:trPr>
        <w:tc>
          <w:tcPr>
            <w:tcW w:w="877" w:type="dxa"/>
            <w:vAlign w:val="center"/>
          </w:tcPr>
          <w:p w14:paraId="000001E3" w14:textId="76F2BA2F" w:rsidR="0009202B" w:rsidRDefault="1C3512CB">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579CE913" w:rsidRPr="2EEF9A26">
              <w:rPr>
                <w:rFonts w:ascii="Calibri" w:eastAsia="Calibri" w:hAnsi="Calibri" w:cs="Calibri"/>
                <w:sz w:val="22"/>
                <w:szCs w:val="22"/>
              </w:rPr>
              <w:t>1</w:t>
            </w:r>
          </w:p>
        </w:tc>
        <w:tc>
          <w:tcPr>
            <w:tcW w:w="8318" w:type="dxa"/>
            <w:vAlign w:val="center"/>
          </w:tcPr>
          <w:p w14:paraId="000001E4" w14:textId="77777777" w:rsidR="0009202B" w:rsidRDefault="001D71B8">
            <w:pPr>
              <w:pStyle w:val="Heading1"/>
              <w:keepLines/>
              <w:spacing w:before="120" w:after="120"/>
              <w:rPr>
                <w:rFonts w:ascii="Calibri" w:eastAsia="Calibri" w:hAnsi="Calibri" w:cs="Calibri"/>
                <w:b w:val="0"/>
                <w:sz w:val="22"/>
                <w:szCs w:val="22"/>
              </w:rPr>
            </w:pPr>
            <w:bookmarkStart w:id="42" w:name="_heading=h.l44z4kobk3ac" w:colFirst="0" w:colLast="0"/>
            <w:bookmarkEnd w:id="42"/>
            <w:r>
              <w:rPr>
                <w:rFonts w:ascii="Calibri" w:eastAsia="Calibri" w:hAnsi="Calibri" w:cs="Calibri"/>
                <w:b w:val="0"/>
                <w:sz w:val="22"/>
                <w:szCs w:val="22"/>
              </w:rPr>
              <w:t>The State requires that the Contractor be responsible for working with the State’s payment processing vendor to process account payments made by EFT or credit cards, disbursing such funds to the depository designated by the Treasurer of State, and providing reports on all disbursements.</w:t>
            </w:r>
          </w:p>
        </w:tc>
        <w:tc>
          <w:tcPr>
            <w:tcW w:w="1620" w:type="dxa"/>
            <w:shd w:val="clear" w:color="auto" w:fill="B4C6E7" w:themeFill="accent5" w:themeFillTint="66"/>
            <w:vAlign w:val="center"/>
          </w:tcPr>
          <w:p w14:paraId="000001E5" w14:textId="77777777" w:rsidR="0009202B" w:rsidRDefault="0009202B">
            <w:pPr>
              <w:pStyle w:val="Normal1"/>
              <w:widowControl/>
              <w:rPr>
                <w:rFonts w:ascii="Calibri" w:eastAsia="Calibri" w:hAnsi="Calibri" w:cs="Calibri"/>
                <w:sz w:val="22"/>
                <w:szCs w:val="22"/>
              </w:rPr>
            </w:pPr>
          </w:p>
        </w:tc>
      </w:tr>
      <w:tr w:rsidR="0009202B" w14:paraId="13214B03" w14:textId="4C3CEE6B" w:rsidTr="2EEF9A26">
        <w:trPr>
          <w:trHeight w:val="431"/>
        </w:trPr>
        <w:tc>
          <w:tcPr>
            <w:tcW w:w="10815" w:type="dxa"/>
            <w:gridSpan w:val="3"/>
            <w:vAlign w:val="center"/>
          </w:tcPr>
          <w:p w14:paraId="000001E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1.17.6.1 Transaction Fees</w:t>
            </w:r>
          </w:p>
        </w:tc>
      </w:tr>
      <w:tr w:rsidR="00E04A5A" w14:paraId="6CD917F0" w14:textId="58935377" w:rsidTr="2EEF9A26">
        <w:trPr>
          <w:trHeight w:val="1466"/>
        </w:trPr>
        <w:tc>
          <w:tcPr>
            <w:tcW w:w="877" w:type="dxa"/>
            <w:vAlign w:val="center"/>
          </w:tcPr>
          <w:p w14:paraId="000001E9" w14:textId="0CDEE1E5" w:rsidR="0009202B" w:rsidRDefault="108F2B08">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4713CDA3" w:rsidRPr="2EEF9A26">
              <w:rPr>
                <w:rFonts w:ascii="Calibri" w:eastAsia="Calibri" w:hAnsi="Calibri" w:cs="Calibri"/>
                <w:sz w:val="22"/>
                <w:szCs w:val="22"/>
              </w:rPr>
              <w:t>2</w:t>
            </w:r>
          </w:p>
        </w:tc>
        <w:tc>
          <w:tcPr>
            <w:tcW w:w="8318" w:type="dxa"/>
            <w:vAlign w:val="center"/>
          </w:tcPr>
          <w:p w14:paraId="000001EA" w14:textId="77777777" w:rsidR="0009202B" w:rsidRDefault="001D71B8">
            <w:pPr>
              <w:pStyle w:val="Heading1"/>
              <w:keepLines/>
              <w:spacing w:before="120" w:after="120"/>
              <w:rPr>
                <w:rFonts w:ascii="Calibri" w:eastAsia="Calibri" w:hAnsi="Calibri" w:cs="Calibri"/>
                <w:b w:val="0"/>
                <w:sz w:val="22"/>
                <w:szCs w:val="22"/>
              </w:rPr>
            </w:pPr>
            <w:bookmarkStart w:id="43" w:name="_heading=h.3j3mzc9hgn0h" w:colFirst="0" w:colLast="0"/>
            <w:bookmarkEnd w:id="43"/>
            <w:r>
              <w:rPr>
                <w:rFonts w:ascii="Calibri" w:eastAsia="Calibri" w:hAnsi="Calibri" w:cs="Calibri"/>
                <w:b w:val="0"/>
                <w:sz w:val="22"/>
                <w:szCs w:val="22"/>
              </w:rPr>
              <w:t xml:space="preserve">The State requires that all transaction fees be collected and passed through directly to the State by the Contractor. </w:t>
            </w:r>
          </w:p>
        </w:tc>
        <w:tc>
          <w:tcPr>
            <w:tcW w:w="1620" w:type="dxa"/>
            <w:shd w:val="clear" w:color="auto" w:fill="B4C6E7" w:themeFill="accent5" w:themeFillTint="66"/>
            <w:vAlign w:val="center"/>
          </w:tcPr>
          <w:p w14:paraId="000001EB" w14:textId="77777777" w:rsidR="0009202B" w:rsidRDefault="0009202B">
            <w:pPr>
              <w:pStyle w:val="Normal1"/>
              <w:widowControl/>
              <w:rPr>
                <w:rFonts w:ascii="Calibri" w:eastAsia="Calibri" w:hAnsi="Calibri" w:cs="Calibri"/>
                <w:sz w:val="22"/>
                <w:szCs w:val="22"/>
              </w:rPr>
            </w:pPr>
          </w:p>
        </w:tc>
      </w:tr>
      <w:tr w:rsidR="0009202B" w14:paraId="562EC297" w14:textId="26F5EFD9" w:rsidTr="2EEF9A26">
        <w:trPr>
          <w:trHeight w:val="432"/>
        </w:trPr>
        <w:tc>
          <w:tcPr>
            <w:tcW w:w="10815" w:type="dxa"/>
            <w:gridSpan w:val="3"/>
            <w:vAlign w:val="center"/>
          </w:tcPr>
          <w:p w14:paraId="000001E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1.18 Quality Assurance</w:t>
            </w:r>
          </w:p>
        </w:tc>
      </w:tr>
      <w:tr w:rsidR="00E04A5A" w14:paraId="5C14DEDE" w14:textId="43FF15B9" w:rsidTr="2EEF9A26">
        <w:trPr>
          <w:trHeight w:val="1466"/>
        </w:trPr>
        <w:tc>
          <w:tcPr>
            <w:tcW w:w="877" w:type="dxa"/>
            <w:vAlign w:val="center"/>
          </w:tcPr>
          <w:p w14:paraId="000001EF" w14:textId="4DC1E8F3" w:rsidR="0009202B" w:rsidRDefault="340547F5">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6</w:t>
            </w:r>
            <w:r w:rsidR="036CC737" w:rsidRPr="2EEF9A26">
              <w:rPr>
                <w:rFonts w:ascii="Calibri" w:eastAsia="Calibri" w:hAnsi="Calibri" w:cs="Calibri"/>
                <w:sz w:val="22"/>
                <w:szCs w:val="22"/>
              </w:rPr>
              <w:t>3</w:t>
            </w:r>
          </w:p>
        </w:tc>
        <w:tc>
          <w:tcPr>
            <w:tcW w:w="8318" w:type="dxa"/>
            <w:vAlign w:val="center"/>
          </w:tcPr>
          <w:p w14:paraId="000001F0" w14:textId="77777777" w:rsidR="0009202B" w:rsidRDefault="001D71B8">
            <w:pPr>
              <w:pStyle w:val="Heading1"/>
              <w:keepLines/>
              <w:spacing w:before="120" w:after="120"/>
              <w:rPr>
                <w:rFonts w:ascii="Calibri" w:eastAsia="Calibri" w:hAnsi="Calibri" w:cs="Calibri"/>
                <w:sz w:val="22"/>
                <w:szCs w:val="22"/>
              </w:rPr>
            </w:pPr>
            <w:r>
              <w:rPr>
                <w:rFonts w:ascii="Calibri" w:eastAsia="Calibri" w:hAnsi="Calibri" w:cs="Calibri"/>
                <w:b w:val="0"/>
                <w:sz w:val="22"/>
                <w:szCs w:val="22"/>
              </w:rPr>
              <w:t>The State requires that the Contractor must have a dedicated Quality Assurance (QA) team, which will be responsible for developing and establishing quality assurance standards and measures for the information technology services within the Contractor’s organization for the IN.gov portal.</w:t>
            </w:r>
          </w:p>
          <w:p w14:paraId="000001F1" w14:textId="7DE62B5A" w:rsidR="0009202B" w:rsidRDefault="001D71B8">
            <w:pPr>
              <w:pStyle w:val="Normal1"/>
              <w:spacing w:after="200"/>
              <w:rPr>
                <w:rFonts w:ascii="Calibri" w:eastAsia="Calibri" w:hAnsi="Calibri" w:cs="Calibri"/>
                <w:sz w:val="22"/>
                <w:szCs w:val="22"/>
              </w:rPr>
            </w:pPr>
            <w:r w:rsidRPr="56A37B6E">
              <w:rPr>
                <w:rFonts w:ascii="Calibri" w:eastAsia="Calibri" w:hAnsi="Calibri" w:cs="Calibri"/>
                <w:sz w:val="22"/>
                <w:szCs w:val="22"/>
              </w:rPr>
              <w:t xml:space="preserve">The State also requires that the Contractor maintain a test environment for testing all IN.gov supported third-party </w:t>
            </w:r>
            <w:r w:rsidR="575A811A" w:rsidRPr="56A37B6E">
              <w:rPr>
                <w:rFonts w:ascii="Calibri" w:eastAsia="Calibri" w:hAnsi="Calibri" w:cs="Calibri"/>
                <w:sz w:val="22"/>
                <w:szCs w:val="22"/>
              </w:rPr>
              <w:t>portal-managed</w:t>
            </w:r>
            <w:r w:rsidRPr="56A37B6E">
              <w:rPr>
                <w:rFonts w:ascii="Calibri" w:eastAsia="Calibri" w:hAnsi="Calibri" w:cs="Calibri"/>
                <w:sz w:val="22"/>
                <w:szCs w:val="22"/>
              </w:rPr>
              <w:t xml:space="preserve"> application updates and upgrades prior to release. </w:t>
            </w:r>
          </w:p>
        </w:tc>
        <w:tc>
          <w:tcPr>
            <w:tcW w:w="1620" w:type="dxa"/>
            <w:shd w:val="clear" w:color="auto" w:fill="B4C6E7" w:themeFill="accent5" w:themeFillTint="66"/>
            <w:vAlign w:val="center"/>
          </w:tcPr>
          <w:p w14:paraId="000001F2" w14:textId="77777777" w:rsidR="0009202B" w:rsidRDefault="0009202B">
            <w:pPr>
              <w:pStyle w:val="Normal1"/>
              <w:widowControl/>
              <w:rPr>
                <w:rFonts w:ascii="Calibri" w:eastAsia="Calibri" w:hAnsi="Calibri" w:cs="Calibri"/>
                <w:sz w:val="22"/>
                <w:szCs w:val="22"/>
              </w:rPr>
            </w:pPr>
          </w:p>
        </w:tc>
      </w:tr>
      <w:tr w:rsidR="0009202B" w14:paraId="1F5DA9C6" w14:textId="2BF13565" w:rsidTr="2EEF9A26">
        <w:trPr>
          <w:trHeight w:val="432"/>
        </w:trPr>
        <w:tc>
          <w:tcPr>
            <w:tcW w:w="10815" w:type="dxa"/>
            <w:gridSpan w:val="3"/>
            <w:vAlign w:val="center"/>
          </w:tcPr>
          <w:p w14:paraId="000001F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1.20 End of Contract Turnover</w:t>
            </w:r>
          </w:p>
        </w:tc>
      </w:tr>
      <w:tr w:rsidR="00E04A5A" w14:paraId="44589ADE" w14:textId="5F9A3FB4" w:rsidTr="2EEF9A26">
        <w:trPr>
          <w:trHeight w:val="1250"/>
        </w:trPr>
        <w:tc>
          <w:tcPr>
            <w:tcW w:w="877" w:type="dxa"/>
            <w:vAlign w:val="center"/>
          </w:tcPr>
          <w:p w14:paraId="000001F6" w14:textId="569E13E7" w:rsidR="0009202B" w:rsidRDefault="5C62DA6A">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7AE86C55" w:rsidRPr="2EEF9A26">
              <w:rPr>
                <w:rFonts w:ascii="Calibri" w:eastAsia="Calibri" w:hAnsi="Calibri" w:cs="Calibri"/>
                <w:sz w:val="22"/>
                <w:szCs w:val="22"/>
              </w:rPr>
              <w:t>4</w:t>
            </w:r>
          </w:p>
        </w:tc>
        <w:tc>
          <w:tcPr>
            <w:tcW w:w="8318" w:type="dxa"/>
            <w:vAlign w:val="center"/>
          </w:tcPr>
          <w:p w14:paraId="000001F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set procedures in place to ensure a seamless transition and uninterrupted service throughout the transition to a project successor at contract end. By the end date of the Contract, the Contractor is required to turn over all State property to the State. </w:t>
            </w:r>
          </w:p>
        </w:tc>
        <w:tc>
          <w:tcPr>
            <w:tcW w:w="1620" w:type="dxa"/>
            <w:shd w:val="clear" w:color="auto" w:fill="B4C6E7" w:themeFill="accent5" w:themeFillTint="66"/>
            <w:vAlign w:val="center"/>
          </w:tcPr>
          <w:p w14:paraId="000001F8" w14:textId="77777777" w:rsidR="0009202B" w:rsidRDefault="0009202B">
            <w:pPr>
              <w:pStyle w:val="Normal1"/>
              <w:widowControl/>
              <w:rPr>
                <w:rFonts w:ascii="Calibri" w:eastAsia="Calibri" w:hAnsi="Calibri" w:cs="Calibri"/>
                <w:sz w:val="22"/>
                <w:szCs w:val="22"/>
              </w:rPr>
            </w:pPr>
          </w:p>
        </w:tc>
      </w:tr>
    </w:tbl>
    <w:p w14:paraId="000001F9" w14:textId="77777777" w:rsidR="0009202B" w:rsidRDefault="0009202B">
      <w:pPr>
        <w:pStyle w:val="Normal1"/>
        <w:rPr>
          <w:rFonts w:ascii="Calibri" w:eastAsia="Calibri" w:hAnsi="Calibri" w:cs="Calibri"/>
          <w:sz w:val="22"/>
          <w:szCs w:val="22"/>
        </w:rPr>
      </w:pPr>
    </w:p>
    <w:p w14:paraId="000001FA" w14:textId="77777777" w:rsidR="0009202B" w:rsidRDefault="001D71B8">
      <w:pPr>
        <w:pStyle w:val="Normal1"/>
        <w:rPr>
          <w:rFonts w:ascii="Calibri" w:eastAsia="Calibri" w:hAnsi="Calibri" w:cs="Calibri"/>
          <w:sz w:val="22"/>
          <w:szCs w:val="22"/>
        </w:rPr>
      </w:pPr>
      <w:r>
        <w:rPr>
          <w:rFonts w:ascii="Calibri" w:eastAsia="Calibri" w:hAnsi="Calibri" w:cs="Calibri"/>
          <w:sz w:val="22"/>
          <w:szCs w:val="22"/>
        </w:rPr>
        <w:t xml:space="preserve">If Respondent is unable to respond </w:t>
      </w:r>
      <w:r>
        <w:rPr>
          <w:rFonts w:ascii="Calibri" w:eastAsia="Calibri" w:hAnsi="Calibri" w:cs="Calibri"/>
          <w:b/>
          <w:sz w:val="22"/>
          <w:szCs w:val="22"/>
        </w:rPr>
        <w:t>YES</w:t>
      </w:r>
      <w:r>
        <w:rPr>
          <w:rFonts w:ascii="Calibri" w:eastAsia="Calibri" w:hAnsi="Calibri" w:cs="Calibri"/>
          <w:sz w:val="22"/>
          <w:szCs w:val="22"/>
        </w:rPr>
        <w:t xml:space="preserve"> to all Minimum Requirements but believe they have an alternative solution, please provide the Item Number and alternative solution with an explanation.  Alternatives will be reviewed and considered by the State as to whether they satisfy the minimum requirements.</w:t>
      </w:r>
    </w:p>
    <w:p w14:paraId="000001FB" w14:textId="77777777" w:rsidR="0009202B" w:rsidRDefault="0009202B">
      <w:pPr>
        <w:pStyle w:val="Normal1"/>
        <w:rPr>
          <w:rFonts w:ascii="Calibri" w:eastAsia="Calibri" w:hAnsi="Calibri" w:cs="Calibri"/>
          <w:sz w:val="22"/>
          <w:szCs w:val="22"/>
        </w:rPr>
      </w:pPr>
    </w:p>
    <w:p w14:paraId="000001FC"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Alternative Solution(s) – If Applicable</w:t>
      </w:r>
    </w:p>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790"/>
      </w:tblGrid>
      <w:tr w:rsidR="0009202B" w14:paraId="672A6659" w14:textId="77777777">
        <w:trPr>
          <w:trHeight w:val="620"/>
        </w:trPr>
        <w:tc>
          <w:tcPr>
            <w:tcW w:w="10790" w:type="dxa"/>
            <w:shd w:val="clear" w:color="auto" w:fill="B4C6E7"/>
          </w:tcPr>
          <w:p w14:paraId="000001FD" w14:textId="77777777" w:rsidR="0009202B" w:rsidRDefault="0009202B">
            <w:pPr>
              <w:pStyle w:val="Normal1"/>
              <w:rPr>
                <w:rFonts w:ascii="Calibri" w:eastAsia="Calibri" w:hAnsi="Calibri" w:cs="Calibri"/>
                <w:b/>
                <w:sz w:val="22"/>
                <w:szCs w:val="22"/>
                <w:u w:val="single"/>
              </w:rPr>
            </w:pPr>
          </w:p>
        </w:tc>
      </w:tr>
    </w:tbl>
    <w:p w14:paraId="000001FE" w14:textId="77777777" w:rsidR="0009202B" w:rsidRDefault="0009202B">
      <w:pPr>
        <w:pStyle w:val="Normal1"/>
        <w:rPr>
          <w:rFonts w:ascii="Calibri" w:eastAsia="Calibri" w:hAnsi="Calibri" w:cs="Calibri"/>
          <w:sz w:val="22"/>
          <w:szCs w:val="22"/>
        </w:rPr>
      </w:pPr>
    </w:p>
    <w:sectPr w:rsidR="0009202B">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92037" w14:textId="77777777" w:rsidR="009E082E" w:rsidRDefault="009E082E">
      <w:r>
        <w:separator/>
      </w:r>
    </w:p>
  </w:endnote>
  <w:endnote w:type="continuationSeparator" w:id="0">
    <w:p w14:paraId="7537E3FF" w14:textId="77777777" w:rsidR="009E082E" w:rsidRDefault="009E082E">
      <w:r>
        <w:continuationSeparator/>
      </w:r>
    </w:p>
  </w:endnote>
  <w:endnote w:type="continuationNotice" w:id="1">
    <w:p w14:paraId="3DF671DB" w14:textId="77777777" w:rsidR="009E082E" w:rsidRDefault="009E0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F" w14:textId="62F8CD16" w:rsidR="0009202B" w:rsidRDefault="001D71B8">
    <w:pPr>
      <w:pStyle w:val="Normal1"/>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Page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PAGE</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w:t>
    </w:r>
    <w:r>
      <w:rPr>
        <w:rFonts w:ascii="Times New Roman" w:eastAsia="Times New Roman" w:hAnsi="Times New Roman" w:cs="Times New Roman"/>
        <w:b/>
        <w:color w:val="000000"/>
      </w:rPr>
      <w:fldChar w:fldCharType="end"/>
    </w:r>
    <w:r>
      <w:rPr>
        <w:rFonts w:ascii="Times New Roman" w:eastAsia="Times New Roman" w:hAnsi="Times New Roman" w:cs="Times New Roman"/>
        <w:color w:val="000000"/>
      </w:rPr>
      <w:t xml:space="preserve"> of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NUMPAGES</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16</w:t>
    </w:r>
    <w:r>
      <w:rPr>
        <w:rFonts w:ascii="Times New Roman" w:eastAsia="Times New Roman" w:hAnsi="Times New Roman" w:cs="Times New Roman"/>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B48B0" w14:textId="77777777" w:rsidR="009E082E" w:rsidRDefault="009E082E">
      <w:r>
        <w:separator/>
      </w:r>
    </w:p>
  </w:footnote>
  <w:footnote w:type="continuationSeparator" w:id="0">
    <w:p w14:paraId="01377762" w14:textId="77777777" w:rsidR="009E082E" w:rsidRDefault="009E082E">
      <w:r>
        <w:continuationSeparator/>
      </w:r>
    </w:p>
  </w:footnote>
  <w:footnote w:type="continuationNotice" w:id="1">
    <w:p w14:paraId="3455DFDD" w14:textId="77777777" w:rsidR="009E082E" w:rsidRDefault="009E08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ED28"/>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0545506D"/>
    <w:multiLevelType w:val="multilevel"/>
    <w:tmpl w:val="75DE5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CAAD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7DB48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A9F29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B59FB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C08BDD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82471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82DDB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BB066D"/>
    <w:multiLevelType w:val="multilevel"/>
    <w:tmpl w:val="C804C1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FE4444"/>
    <w:multiLevelType w:val="multilevel"/>
    <w:tmpl w:val="42EEF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020D0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CE271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F0ED62"/>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15:restartNumberingAfterBreak="0">
    <w:nsid w:val="36ED6478"/>
    <w:multiLevelType w:val="multilevel"/>
    <w:tmpl w:val="2B26C53C"/>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385AF2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CBC384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0832B4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9B25E3"/>
    <w:multiLevelType w:val="multilevel"/>
    <w:tmpl w:val="5FE2E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1D22B5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2855CC9"/>
    <w:multiLevelType w:val="multilevel"/>
    <w:tmpl w:val="FFFFFFFF"/>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1" w15:restartNumberingAfterBreak="0">
    <w:nsid w:val="743382C2"/>
    <w:multiLevelType w:val="hybridMultilevel"/>
    <w:tmpl w:val="9FD2E090"/>
    <w:lvl w:ilvl="0" w:tplc="71D0C288">
      <w:start w:val="1"/>
      <w:numFmt w:val="bullet"/>
      <w:lvlText w:val=""/>
      <w:lvlJc w:val="left"/>
      <w:pPr>
        <w:ind w:left="720" w:hanging="360"/>
      </w:pPr>
      <w:rPr>
        <w:rFonts w:ascii="Symbol" w:hAnsi="Symbol" w:hint="default"/>
      </w:rPr>
    </w:lvl>
    <w:lvl w:ilvl="1" w:tplc="831665AA">
      <w:start w:val="1"/>
      <w:numFmt w:val="bullet"/>
      <w:lvlText w:val="o"/>
      <w:lvlJc w:val="left"/>
      <w:pPr>
        <w:ind w:left="1440" w:hanging="360"/>
      </w:pPr>
      <w:rPr>
        <w:rFonts w:ascii="Courier New" w:hAnsi="Courier New" w:hint="default"/>
      </w:rPr>
    </w:lvl>
    <w:lvl w:ilvl="2" w:tplc="86DE513C">
      <w:start w:val="1"/>
      <w:numFmt w:val="bullet"/>
      <w:lvlText w:val=""/>
      <w:lvlJc w:val="left"/>
      <w:pPr>
        <w:ind w:left="2160" w:hanging="360"/>
      </w:pPr>
      <w:rPr>
        <w:rFonts w:ascii="Wingdings" w:hAnsi="Wingdings" w:hint="default"/>
      </w:rPr>
    </w:lvl>
    <w:lvl w:ilvl="3" w:tplc="CFAEEBC0">
      <w:start w:val="1"/>
      <w:numFmt w:val="bullet"/>
      <w:lvlText w:val=""/>
      <w:lvlJc w:val="left"/>
      <w:pPr>
        <w:ind w:left="2880" w:hanging="360"/>
      </w:pPr>
      <w:rPr>
        <w:rFonts w:ascii="Symbol" w:hAnsi="Symbol" w:hint="default"/>
      </w:rPr>
    </w:lvl>
    <w:lvl w:ilvl="4" w:tplc="CBB2FFE6">
      <w:start w:val="1"/>
      <w:numFmt w:val="bullet"/>
      <w:lvlText w:val="o"/>
      <w:lvlJc w:val="left"/>
      <w:pPr>
        <w:ind w:left="3600" w:hanging="360"/>
      </w:pPr>
      <w:rPr>
        <w:rFonts w:ascii="Courier New" w:hAnsi="Courier New" w:hint="default"/>
      </w:rPr>
    </w:lvl>
    <w:lvl w:ilvl="5" w:tplc="CAEE835C">
      <w:start w:val="1"/>
      <w:numFmt w:val="bullet"/>
      <w:lvlText w:val=""/>
      <w:lvlJc w:val="left"/>
      <w:pPr>
        <w:ind w:left="4320" w:hanging="360"/>
      </w:pPr>
      <w:rPr>
        <w:rFonts w:ascii="Wingdings" w:hAnsi="Wingdings" w:hint="default"/>
      </w:rPr>
    </w:lvl>
    <w:lvl w:ilvl="6" w:tplc="CE60B7F2">
      <w:start w:val="1"/>
      <w:numFmt w:val="bullet"/>
      <w:lvlText w:val=""/>
      <w:lvlJc w:val="left"/>
      <w:pPr>
        <w:ind w:left="5040" w:hanging="360"/>
      </w:pPr>
      <w:rPr>
        <w:rFonts w:ascii="Symbol" w:hAnsi="Symbol" w:hint="default"/>
      </w:rPr>
    </w:lvl>
    <w:lvl w:ilvl="7" w:tplc="64B287A4">
      <w:start w:val="1"/>
      <w:numFmt w:val="bullet"/>
      <w:lvlText w:val="o"/>
      <w:lvlJc w:val="left"/>
      <w:pPr>
        <w:ind w:left="5760" w:hanging="360"/>
      </w:pPr>
      <w:rPr>
        <w:rFonts w:ascii="Courier New" w:hAnsi="Courier New" w:hint="default"/>
      </w:rPr>
    </w:lvl>
    <w:lvl w:ilvl="8" w:tplc="266A21BA">
      <w:start w:val="1"/>
      <w:numFmt w:val="bullet"/>
      <w:lvlText w:val=""/>
      <w:lvlJc w:val="left"/>
      <w:pPr>
        <w:ind w:left="6480" w:hanging="360"/>
      </w:pPr>
      <w:rPr>
        <w:rFonts w:ascii="Wingdings" w:hAnsi="Wingdings" w:hint="default"/>
      </w:rPr>
    </w:lvl>
  </w:abstractNum>
  <w:abstractNum w:abstractNumId="22" w15:restartNumberingAfterBreak="0">
    <w:nsid w:val="757835F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82A314B"/>
    <w:multiLevelType w:val="multilevel"/>
    <w:tmpl w:val="85FC8AC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866A6EA"/>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9F6A9A0"/>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DCB770F"/>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715217">
    <w:abstractNumId w:val="9"/>
  </w:num>
  <w:num w:numId="2" w16cid:durableId="1320157392">
    <w:abstractNumId w:val="21"/>
  </w:num>
  <w:num w:numId="3" w16cid:durableId="1198929032">
    <w:abstractNumId w:val="6"/>
  </w:num>
  <w:num w:numId="4" w16cid:durableId="111705184">
    <w:abstractNumId w:val="3"/>
  </w:num>
  <w:num w:numId="5" w16cid:durableId="936517721">
    <w:abstractNumId w:val="16"/>
  </w:num>
  <w:num w:numId="6" w16cid:durableId="1069840288">
    <w:abstractNumId w:val="7"/>
  </w:num>
  <w:num w:numId="7" w16cid:durableId="216357117">
    <w:abstractNumId w:val="26"/>
  </w:num>
  <w:num w:numId="8" w16cid:durableId="826281817">
    <w:abstractNumId w:val="19"/>
  </w:num>
  <w:num w:numId="9" w16cid:durableId="78842165">
    <w:abstractNumId w:val="20"/>
  </w:num>
  <w:num w:numId="10" w16cid:durableId="1729647121">
    <w:abstractNumId w:val="4"/>
  </w:num>
  <w:num w:numId="11" w16cid:durableId="606809138">
    <w:abstractNumId w:val="17"/>
  </w:num>
  <w:num w:numId="12" w16cid:durableId="847869772">
    <w:abstractNumId w:val="24"/>
  </w:num>
  <w:num w:numId="13" w16cid:durableId="1936404384">
    <w:abstractNumId w:val="12"/>
  </w:num>
  <w:num w:numId="14" w16cid:durableId="1208183523">
    <w:abstractNumId w:val="8"/>
  </w:num>
  <w:num w:numId="15" w16cid:durableId="1127239166">
    <w:abstractNumId w:val="0"/>
  </w:num>
  <w:num w:numId="16" w16cid:durableId="1170026687">
    <w:abstractNumId w:val="22"/>
  </w:num>
  <w:num w:numId="17" w16cid:durableId="1080562036">
    <w:abstractNumId w:val="15"/>
  </w:num>
  <w:num w:numId="18" w16cid:durableId="883249209">
    <w:abstractNumId w:val="13"/>
  </w:num>
  <w:num w:numId="19" w16cid:durableId="1338996623">
    <w:abstractNumId w:val="5"/>
  </w:num>
  <w:num w:numId="20" w16cid:durableId="1746686731">
    <w:abstractNumId w:val="11"/>
  </w:num>
  <w:num w:numId="21" w16cid:durableId="309750537">
    <w:abstractNumId w:val="2"/>
  </w:num>
  <w:num w:numId="22" w16cid:durableId="1938824101">
    <w:abstractNumId w:val="25"/>
  </w:num>
  <w:num w:numId="23" w16cid:durableId="1776443553">
    <w:abstractNumId w:val="23"/>
  </w:num>
  <w:num w:numId="24" w16cid:durableId="1314918608">
    <w:abstractNumId w:val="1"/>
  </w:num>
  <w:num w:numId="25" w16cid:durableId="794786377">
    <w:abstractNumId w:val="14"/>
  </w:num>
  <w:num w:numId="26" w16cid:durableId="176694904">
    <w:abstractNumId w:val="18"/>
  </w:num>
  <w:num w:numId="27" w16cid:durableId="1959603214">
    <w:abstractNumId w:val="1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S">
    <w15:presenceInfo w15:providerId="None" w15:userId="J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0MTYzMzE0NbI0MDJW0lEKTi0uzszPAykwrAUATcfjQSwAAAA="/>
  </w:docVars>
  <w:rsids>
    <w:rsidRoot w:val="6CF0B70F"/>
    <w:rsid w:val="00000BAE"/>
    <w:rsid w:val="00015480"/>
    <w:rsid w:val="0002560C"/>
    <w:rsid w:val="000732AA"/>
    <w:rsid w:val="000900AE"/>
    <w:rsid w:val="0009202B"/>
    <w:rsid w:val="000B5F73"/>
    <w:rsid w:val="000E2EC4"/>
    <w:rsid w:val="000E3487"/>
    <w:rsid w:val="00184B1D"/>
    <w:rsid w:val="00186DB4"/>
    <w:rsid w:val="001D71B8"/>
    <w:rsid w:val="00206E0D"/>
    <w:rsid w:val="00210D25"/>
    <w:rsid w:val="00222CDD"/>
    <w:rsid w:val="002332C6"/>
    <w:rsid w:val="00246393"/>
    <w:rsid w:val="00276ABB"/>
    <w:rsid w:val="00287988"/>
    <w:rsid w:val="00304D3D"/>
    <w:rsid w:val="0034776B"/>
    <w:rsid w:val="00377F79"/>
    <w:rsid w:val="00390603"/>
    <w:rsid w:val="003A3FC1"/>
    <w:rsid w:val="003B7A78"/>
    <w:rsid w:val="003D0363"/>
    <w:rsid w:val="003E55D7"/>
    <w:rsid w:val="003F634C"/>
    <w:rsid w:val="004249C0"/>
    <w:rsid w:val="00441486"/>
    <w:rsid w:val="00446197"/>
    <w:rsid w:val="00493344"/>
    <w:rsid w:val="00496811"/>
    <w:rsid w:val="004B3E08"/>
    <w:rsid w:val="004D453B"/>
    <w:rsid w:val="004D6ADE"/>
    <w:rsid w:val="004E7DA1"/>
    <w:rsid w:val="00500A9F"/>
    <w:rsid w:val="00512151"/>
    <w:rsid w:val="00574ED0"/>
    <w:rsid w:val="005F7785"/>
    <w:rsid w:val="006075FB"/>
    <w:rsid w:val="006223B0"/>
    <w:rsid w:val="00650A98"/>
    <w:rsid w:val="00665EC2"/>
    <w:rsid w:val="006662C2"/>
    <w:rsid w:val="006B4928"/>
    <w:rsid w:val="006B5D92"/>
    <w:rsid w:val="006B7165"/>
    <w:rsid w:val="00704612"/>
    <w:rsid w:val="00773244"/>
    <w:rsid w:val="00795BD5"/>
    <w:rsid w:val="007C27BC"/>
    <w:rsid w:val="007E7E0D"/>
    <w:rsid w:val="00825FBC"/>
    <w:rsid w:val="00862430"/>
    <w:rsid w:val="00863002"/>
    <w:rsid w:val="0086490D"/>
    <w:rsid w:val="0088621C"/>
    <w:rsid w:val="008910C7"/>
    <w:rsid w:val="00893220"/>
    <w:rsid w:val="008C0AAC"/>
    <w:rsid w:val="008D0702"/>
    <w:rsid w:val="008D0DEB"/>
    <w:rsid w:val="008D636D"/>
    <w:rsid w:val="00904C18"/>
    <w:rsid w:val="00910F27"/>
    <w:rsid w:val="0091355D"/>
    <w:rsid w:val="00921632"/>
    <w:rsid w:val="00953D04"/>
    <w:rsid w:val="00971B62"/>
    <w:rsid w:val="009A0576"/>
    <w:rsid w:val="009A1059"/>
    <w:rsid w:val="009C45AF"/>
    <w:rsid w:val="009E082E"/>
    <w:rsid w:val="00A0431D"/>
    <w:rsid w:val="00A35BF3"/>
    <w:rsid w:val="00A3784E"/>
    <w:rsid w:val="00A51E71"/>
    <w:rsid w:val="00A56A7D"/>
    <w:rsid w:val="00A95613"/>
    <w:rsid w:val="00AA7163"/>
    <w:rsid w:val="00AB6C7F"/>
    <w:rsid w:val="00AC2618"/>
    <w:rsid w:val="00AC537C"/>
    <w:rsid w:val="00AF1663"/>
    <w:rsid w:val="00B0707B"/>
    <w:rsid w:val="00B36580"/>
    <w:rsid w:val="00B4010E"/>
    <w:rsid w:val="00B44E32"/>
    <w:rsid w:val="00B5519A"/>
    <w:rsid w:val="00BA04E7"/>
    <w:rsid w:val="00BB06CE"/>
    <w:rsid w:val="00BC0EAF"/>
    <w:rsid w:val="00BE0285"/>
    <w:rsid w:val="00BE0B4A"/>
    <w:rsid w:val="00C109D0"/>
    <w:rsid w:val="00C110C3"/>
    <w:rsid w:val="00C23CDF"/>
    <w:rsid w:val="00C25A3B"/>
    <w:rsid w:val="00CC2624"/>
    <w:rsid w:val="00CD04DA"/>
    <w:rsid w:val="00CF2319"/>
    <w:rsid w:val="00CF30A8"/>
    <w:rsid w:val="00D13844"/>
    <w:rsid w:val="00D303D6"/>
    <w:rsid w:val="00D403DB"/>
    <w:rsid w:val="00D602B7"/>
    <w:rsid w:val="00D80683"/>
    <w:rsid w:val="00D826A9"/>
    <w:rsid w:val="00D869C7"/>
    <w:rsid w:val="00D8736F"/>
    <w:rsid w:val="00DA1AC6"/>
    <w:rsid w:val="00DC453B"/>
    <w:rsid w:val="00DC5B64"/>
    <w:rsid w:val="00DD0FFC"/>
    <w:rsid w:val="00DF10D9"/>
    <w:rsid w:val="00DF31EB"/>
    <w:rsid w:val="00E04A5A"/>
    <w:rsid w:val="00E15C27"/>
    <w:rsid w:val="00E20134"/>
    <w:rsid w:val="00E32F8E"/>
    <w:rsid w:val="00E5FB76"/>
    <w:rsid w:val="00E759BE"/>
    <w:rsid w:val="00EA6F34"/>
    <w:rsid w:val="00EB38A4"/>
    <w:rsid w:val="00EB483E"/>
    <w:rsid w:val="00ED5CD1"/>
    <w:rsid w:val="00EF79E0"/>
    <w:rsid w:val="00F01C53"/>
    <w:rsid w:val="00F459FC"/>
    <w:rsid w:val="00FD551F"/>
    <w:rsid w:val="00FD5FF4"/>
    <w:rsid w:val="00FE4FA7"/>
    <w:rsid w:val="00FF2F54"/>
    <w:rsid w:val="00FF69FA"/>
    <w:rsid w:val="011C2923"/>
    <w:rsid w:val="01298862"/>
    <w:rsid w:val="0178D63C"/>
    <w:rsid w:val="01B2EAD6"/>
    <w:rsid w:val="020BDCF8"/>
    <w:rsid w:val="024712FD"/>
    <w:rsid w:val="036CC737"/>
    <w:rsid w:val="03729312"/>
    <w:rsid w:val="040CA4F2"/>
    <w:rsid w:val="0460BA16"/>
    <w:rsid w:val="05C4AE8C"/>
    <w:rsid w:val="063E266C"/>
    <w:rsid w:val="063FE85C"/>
    <w:rsid w:val="064E4078"/>
    <w:rsid w:val="06FF4B98"/>
    <w:rsid w:val="077E13CB"/>
    <w:rsid w:val="07A6160B"/>
    <w:rsid w:val="080EF6E5"/>
    <w:rsid w:val="0926494F"/>
    <w:rsid w:val="09B235F3"/>
    <w:rsid w:val="09E5E1DE"/>
    <w:rsid w:val="0B75AA8E"/>
    <w:rsid w:val="0BEC39C6"/>
    <w:rsid w:val="0C13451A"/>
    <w:rsid w:val="0CB7ACC4"/>
    <w:rsid w:val="0D492E61"/>
    <w:rsid w:val="0DCEDF95"/>
    <w:rsid w:val="0F25E934"/>
    <w:rsid w:val="10084F8B"/>
    <w:rsid w:val="1080968A"/>
    <w:rsid w:val="10859A36"/>
    <w:rsid w:val="108F2B08"/>
    <w:rsid w:val="10AE846A"/>
    <w:rsid w:val="119D817C"/>
    <w:rsid w:val="11BC53D5"/>
    <w:rsid w:val="12130E1B"/>
    <w:rsid w:val="1244D0EB"/>
    <w:rsid w:val="12ABB796"/>
    <w:rsid w:val="12ACC36A"/>
    <w:rsid w:val="13321754"/>
    <w:rsid w:val="133D49C5"/>
    <w:rsid w:val="14042F2B"/>
    <w:rsid w:val="14457FC3"/>
    <w:rsid w:val="14C80F34"/>
    <w:rsid w:val="14F07CDA"/>
    <w:rsid w:val="1527B397"/>
    <w:rsid w:val="1549CDDA"/>
    <w:rsid w:val="154AAEDD"/>
    <w:rsid w:val="15EAB3CD"/>
    <w:rsid w:val="15F600E2"/>
    <w:rsid w:val="1617CD2C"/>
    <w:rsid w:val="1744F3FA"/>
    <w:rsid w:val="177D2085"/>
    <w:rsid w:val="179F91FE"/>
    <w:rsid w:val="1812A021"/>
    <w:rsid w:val="191D2BAE"/>
    <w:rsid w:val="1986CC2E"/>
    <w:rsid w:val="1B657C35"/>
    <w:rsid w:val="1C3512CB"/>
    <w:rsid w:val="1D0552D5"/>
    <w:rsid w:val="1D76ED46"/>
    <w:rsid w:val="1E262B41"/>
    <w:rsid w:val="1EBF22C1"/>
    <w:rsid w:val="1EE2238F"/>
    <w:rsid w:val="1EF3C871"/>
    <w:rsid w:val="1F1534EA"/>
    <w:rsid w:val="1F7AC625"/>
    <w:rsid w:val="1F84F6E4"/>
    <w:rsid w:val="219012D6"/>
    <w:rsid w:val="21BC48E3"/>
    <w:rsid w:val="21BCDD96"/>
    <w:rsid w:val="21DDA2EF"/>
    <w:rsid w:val="2208D761"/>
    <w:rsid w:val="2215B471"/>
    <w:rsid w:val="22359AFD"/>
    <w:rsid w:val="225A42E0"/>
    <w:rsid w:val="2287161E"/>
    <w:rsid w:val="22F8C244"/>
    <w:rsid w:val="241BC5EB"/>
    <w:rsid w:val="2553039F"/>
    <w:rsid w:val="25B2AD0B"/>
    <w:rsid w:val="25DD656C"/>
    <w:rsid w:val="26037349"/>
    <w:rsid w:val="26EBB3D3"/>
    <w:rsid w:val="27A9B1CC"/>
    <w:rsid w:val="280138EF"/>
    <w:rsid w:val="2873B501"/>
    <w:rsid w:val="28891B20"/>
    <w:rsid w:val="295B65AF"/>
    <w:rsid w:val="2979A232"/>
    <w:rsid w:val="2989D446"/>
    <w:rsid w:val="2ACE0E26"/>
    <w:rsid w:val="2BE5D78B"/>
    <w:rsid w:val="2BEB4FDA"/>
    <w:rsid w:val="2BFD8212"/>
    <w:rsid w:val="2C6A9FCF"/>
    <w:rsid w:val="2C9A4E53"/>
    <w:rsid w:val="2D04A756"/>
    <w:rsid w:val="2D31A8C8"/>
    <w:rsid w:val="2DB25C0E"/>
    <w:rsid w:val="2E35AC05"/>
    <w:rsid w:val="2EA46C23"/>
    <w:rsid w:val="2EAC3C85"/>
    <w:rsid w:val="2EEF9A26"/>
    <w:rsid w:val="2F95496C"/>
    <w:rsid w:val="30403C84"/>
    <w:rsid w:val="307E78DC"/>
    <w:rsid w:val="30BAA77C"/>
    <w:rsid w:val="314F8C5C"/>
    <w:rsid w:val="31905739"/>
    <w:rsid w:val="3197DAE2"/>
    <w:rsid w:val="31FA8AF8"/>
    <w:rsid w:val="3283AB0A"/>
    <w:rsid w:val="32B514DF"/>
    <w:rsid w:val="32D705F3"/>
    <w:rsid w:val="32F77DD4"/>
    <w:rsid w:val="33330263"/>
    <w:rsid w:val="33D6E8BE"/>
    <w:rsid w:val="340547F5"/>
    <w:rsid w:val="34B5BB0A"/>
    <w:rsid w:val="35180C8C"/>
    <w:rsid w:val="356F326A"/>
    <w:rsid w:val="35939C1C"/>
    <w:rsid w:val="35D22E3A"/>
    <w:rsid w:val="35D5759C"/>
    <w:rsid w:val="36274F9E"/>
    <w:rsid w:val="363193BE"/>
    <w:rsid w:val="3692D884"/>
    <w:rsid w:val="36969D23"/>
    <w:rsid w:val="36FEAE7C"/>
    <w:rsid w:val="370B3276"/>
    <w:rsid w:val="3792D529"/>
    <w:rsid w:val="3807F9BE"/>
    <w:rsid w:val="3835D363"/>
    <w:rsid w:val="385C0700"/>
    <w:rsid w:val="387B6989"/>
    <w:rsid w:val="3989106F"/>
    <w:rsid w:val="39A42114"/>
    <w:rsid w:val="39D046B6"/>
    <w:rsid w:val="39DBD693"/>
    <w:rsid w:val="3A122CD7"/>
    <w:rsid w:val="3A262C45"/>
    <w:rsid w:val="3AA96B42"/>
    <w:rsid w:val="3AD2CC0F"/>
    <w:rsid w:val="3B0BABB5"/>
    <w:rsid w:val="3C28FBAD"/>
    <w:rsid w:val="3D58E20C"/>
    <w:rsid w:val="3D6821FF"/>
    <w:rsid w:val="3E3421A6"/>
    <w:rsid w:val="3EB0E21B"/>
    <w:rsid w:val="3F8119CC"/>
    <w:rsid w:val="3FE4F5D9"/>
    <w:rsid w:val="406488A3"/>
    <w:rsid w:val="40C93E19"/>
    <w:rsid w:val="41279A22"/>
    <w:rsid w:val="417411DB"/>
    <w:rsid w:val="41D6C2C9"/>
    <w:rsid w:val="41FA4732"/>
    <w:rsid w:val="42A50763"/>
    <w:rsid w:val="42E7DA84"/>
    <w:rsid w:val="4364781B"/>
    <w:rsid w:val="436CE781"/>
    <w:rsid w:val="442F28E4"/>
    <w:rsid w:val="45D4DC14"/>
    <w:rsid w:val="45FB0B45"/>
    <w:rsid w:val="460F343E"/>
    <w:rsid w:val="46697BBF"/>
    <w:rsid w:val="46A55019"/>
    <w:rsid w:val="46DF5C9F"/>
    <w:rsid w:val="46E98124"/>
    <w:rsid w:val="47100224"/>
    <w:rsid w:val="4713CDA3"/>
    <w:rsid w:val="473621B6"/>
    <w:rsid w:val="47793344"/>
    <w:rsid w:val="477DB349"/>
    <w:rsid w:val="47F106C3"/>
    <w:rsid w:val="4821A04F"/>
    <w:rsid w:val="4867BEDC"/>
    <w:rsid w:val="490A43CB"/>
    <w:rsid w:val="49D70534"/>
    <w:rsid w:val="49DEEC3E"/>
    <w:rsid w:val="49FF0854"/>
    <w:rsid w:val="4A51190D"/>
    <w:rsid w:val="4AA6142C"/>
    <w:rsid w:val="4AF7A6B0"/>
    <w:rsid w:val="4BD80384"/>
    <w:rsid w:val="4C19E78C"/>
    <w:rsid w:val="4C1B6B73"/>
    <w:rsid w:val="4CCD4340"/>
    <w:rsid w:val="4CDFFC4A"/>
    <w:rsid w:val="4D15E17A"/>
    <w:rsid w:val="4D74AA8C"/>
    <w:rsid w:val="4D9F10B0"/>
    <w:rsid w:val="4DAF54CA"/>
    <w:rsid w:val="4E0FB69D"/>
    <w:rsid w:val="4E61569F"/>
    <w:rsid w:val="50095D48"/>
    <w:rsid w:val="50892CB3"/>
    <w:rsid w:val="51188D82"/>
    <w:rsid w:val="515B2E60"/>
    <w:rsid w:val="5181BB10"/>
    <w:rsid w:val="51CF432F"/>
    <w:rsid w:val="522A52AB"/>
    <w:rsid w:val="5274D061"/>
    <w:rsid w:val="5297FDB4"/>
    <w:rsid w:val="546F353F"/>
    <w:rsid w:val="547171C5"/>
    <w:rsid w:val="54781B44"/>
    <w:rsid w:val="549FD553"/>
    <w:rsid w:val="54DA01AA"/>
    <w:rsid w:val="54E69952"/>
    <w:rsid w:val="54F77BCA"/>
    <w:rsid w:val="5567C8E0"/>
    <w:rsid w:val="556A3D0E"/>
    <w:rsid w:val="557E06B5"/>
    <w:rsid w:val="563DB8C7"/>
    <w:rsid w:val="567BA7CA"/>
    <w:rsid w:val="567F29FC"/>
    <w:rsid w:val="5691D77A"/>
    <w:rsid w:val="56A37B6E"/>
    <w:rsid w:val="5704C5A4"/>
    <w:rsid w:val="575A811A"/>
    <w:rsid w:val="579CE913"/>
    <w:rsid w:val="57F50AF2"/>
    <w:rsid w:val="586184E3"/>
    <w:rsid w:val="58986FAC"/>
    <w:rsid w:val="590897C2"/>
    <w:rsid w:val="5957B86A"/>
    <w:rsid w:val="59A6EEDE"/>
    <w:rsid w:val="59D4F7A6"/>
    <w:rsid w:val="5AB5EED8"/>
    <w:rsid w:val="5AD4D1B8"/>
    <w:rsid w:val="5BBF3AC8"/>
    <w:rsid w:val="5BCABEDD"/>
    <w:rsid w:val="5BF15CD1"/>
    <w:rsid w:val="5BF69E81"/>
    <w:rsid w:val="5C62DA6A"/>
    <w:rsid w:val="5CCA7321"/>
    <w:rsid w:val="5D11BF0D"/>
    <w:rsid w:val="5D3A16CB"/>
    <w:rsid w:val="5E0415CD"/>
    <w:rsid w:val="5E69A4B3"/>
    <w:rsid w:val="5F2BCA10"/>
    <w:rsid w:val="5F7C7C31"/>
    <w:rsid w:val="5FBDB45C"/>
    <w:rsid w:val="60129F6E"/>
    <w:rsid w:val="607C7561"/>
    <w:rsid w:val="61073D61"/>
    <w:rsid w:val="6119920C"/>
    <w:rsid w:val="616DEB59"/>
    <w:rsid w:val="61FA0DE7"/>
    <w:rsid w:val="61FF4B6F"/>
    <w:rsid w:val="6203B9D2"/>
    <w:rsid w:val="637B6B57"/>
    <w:rsid w:val="63B058A8"/>
    <w:rsid w:val="63F3C561"/>
    <w:rsid w:val="644A9254"/>
    <w:rsid w:val="6453B3E3"/>
    <w:rsid w:val="64EF97A1"/>
    <w:rsid w:val="652ABA27"/>
    <w:rsid w:val="65925AF4"/>
    <w:rsid w:val="65B7895E"/>
    <w:rsid w:val="66A87952"/>
    <w:rsid w:val="66EC40E2"/>
    <w:rsid w:val="6726BC2B"/>
    <w:rsid w:val="6757099D"/>
    <w:rsid w:val="67EC884C"/>
    <w:rsid w:val="684EDC7A"/>
    <w:rsid w:val="6891BD82"/>
    <w:rsid w:val="69CACCFE"/>
    <w:rsid w:val="6A6BCBE5"/>
    <w:rsid w:val="6AD75414"/>
    <w:rsid w:val="6C09C3EA"/>
    <w:rsid w:val="6CC7CA35"/>
    <w:rsid w:val="6CF0B70F"/>
    <w:rsid w:val="6D393D29"/>
    <w:rsid w:val="6E2CCF36"/>
    <w:rsid w:val="6ED6AB79"/>
    <w:rsid w:val="6F0649D9"/>
    <w:rsid w:val="6F379EF6"/>
    <w:rsid w:val="6FC184C7"/>
    <w:rsid w:val="70C7F170"/>
    <w:rsid w:val="70EB9C50"/>
    <w:rsid w:val="716C7D79"/>
    <w:rsid w:val="718440E8"/>
    <w:rsid w:val="719DEA03"/>
    <w:rsid w:val="71C317A4"/>
    <w:rsid w:val="71D993AA"/>
    <w:rsid w:val="720FFACA"/>
    <w:rsid w:val="730646FB"/>
    <w:rsid w:val="742F06C2"/>
    <w:rsid w:val="74B8F443"/>
    <w:rsid w:val="756B5B3E"/>
    <w:rsid w:val="7577E331"/>
    <w:rsid w:val="75C7690F"/>
    <w:rsid w:val="75F93145"/>
    <w:rsid w:val="760F164A"/>
    <w:rsid w:val="76361418"/>
    <w:rsid w:val="76FD9313"/>
    <w:rsid w:val="77866502"/>
    <w:rsid w:val="77D01994"/>
    <w:rsid w:val="78120EBB"/>
    <w:rsid w:val="7850FE4E"/>
    <w:rsid w:val="785F5104"/>
    <w:rsid w:val="78673D45"/>
    <w:rsid w:val="78AF76BC"/>
    <w:rsid w:val="78D09857"/>
    <w:rsid w:val="79106F99"/>
    <w:rsid w:val="796B7D5F"/>
    <w:rsid w:val="79ADDF1C"/>
    <w:rsid w:val="7A6707FF"/>
    <w:rsid w:val="7AB30E36"/>
    <w:rsid w:val="7AE86C55"/>
    <w:rsid w:val="7C4C0118"/>
    <w:rsid w:val="7C8FF740"/>
    <w:rsid w:val="7D1B9C36"/>
    <w:rsid w:val="7D612C7C"/>
    <w:rsid w:val="7DEAA95C"/>
    <w:rsid w:val="7E6CAD99"/>
    <w:rsid w:val="7E7992D2"/>
    <w:rsid w:val="7E7ADAC9"/>
    <w:rsid w:val="7E9C6241"/>
    <w:rsid w:val="7E9D02DB"/>
    <w:rsid w:val="7F55B046"/>
    <w:rsid w:val="7F6E7C05"/>
    <w:rsid w:val="7FFE4D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A0A2"/>
  <w15:docId w15:val="{98D14458-ACAD-401F-898A-8B828FB91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spacing w:before="240" w:after="60"/>
      <w:outlineLvl w:val="0"/>
    </w:pPr>
    <w:rPr>
      <w:rFonts w:ascii="Cambria" w:eastAsia="Cambria" w:hAnsi="Cambria" w:cs="Cambria"/>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NormalTable1"/>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F561E"/>
    <w:rPr>
      <w:rFonts w:ascii="Cambria" w:eastAsia="Cambria" w:hAnsi="Cambria" w:cs="Cambria"/>
      <w:b/>
      <w:sz w:val="32"/>
      <w:szCs w:val="32"/>
    </w:rPr>
  </w:style>
  <w:style w:type="character" w:styleId="CommentReference">
    <w:name w:val="annotation reference"/>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link w:val="CommentText"/>
    <w:uiPriority w:val="99"/>
    <w:rsid w:val="001841BB"/>
    <w:rPr>
      <w:rFonts w:ascii="Courier" w:hAnsi="Courier"/>
      <w:snapToGrid w:val="0"/>
    </w:rPr>
  </w:style>
  <w:style w:type="paragraph" w:styleId="ListParagraph">
    <w:name w:val="List Paragraph"/>
    <w:basedOn w:val="Normal"/>
    <w:link w:val="ListParagraphChar"/>
    <w:uiPriority w:val="34"/>
    <w:qFormat/>
    <w:rsid w:val="001841BB"/>
    <w:pPr>
      <w:widowControl/>
      <w:ind w:left="720"/>
      <w:contextualSpacing/>
    </w:pPr>
    <w:rPr>
      <w:rFonts w:ascii="Arial Narrow" w:eastAsia="Calibri" w:hAnsi="Arial Narrow"/>
      <w:snapToGrid w:val="0"/>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2429F8"/>
    <w:rPr>
      <w:b/>
      <w:bCs/>
    </w:rPr>
  </w:style>
  <w:style w:type="character" w:customStyle="1" w:styleId="CommentSubjectChar">
    <w:name w:val="Comment Subject Char"/>
    <w:link w:val="CommentSubject"/>
    <w:uiPriority w:val="99"/>
    <w:semiHidden/>
    <w:rsid w:val="002429F8"/>
    <w:rPr>
      <w:rFonts w:ascii="Courier" w:hAnsi="Courier"/>
      <w:b/>
      <w:bCs/>
      <w:snapToGrid w:val="0"/>
    </w:rPr>
  </w:style>
  <w:style w:type="paragraph" w:styleId="NormalWeb">
    <w:name w:val="Normal (Web)"/>
    <w:basedOn w:val="Normal"/>
    <w:uiPriority w:val="99"/>
    <w:semiHidden/>
    <w:unhideWhenUsed/>
    <w:rsid w:val="00863002"/>
    <w:pPr>
      <w:widowControl/>
      <w:spacing w:before="100" w:beforeAutospacing="1" w:after="100" w:afterAutospacing="1"/>
    </w:pPr>
    <w:rPr>
      <w:rFonts w:ascii="Times New Roman" w:hAnsi="Times New Roman"/>
      <w:snapToGrid w:val="0"/>
    </w:rPr>
  </w:style>
  <w:style w:type="character" w:styleId="Hyperlink">
    <w:name w:val="Hyperlink"/>
    <w:basedOn w:val="DefaultParagraphFont"/>
    <w:uiPriority w:val="99"/>
    <w:unhideWhenUsed/>
    <w:rsid w:val="00863002"/>
    <w:rPr>
      <w:color w:val="0563C1" w:themeColor="hyperlink"/>
      <w:u w:val="single"/>
    </w:rPr>
  </w:style>
  <w:style w:type="paragraph" w:styleId="Revision">
    <w:name w:val="Revision"/>
    <w:hidden/>
    <w:uiPriority w:val="99"/>
    <w:semiHidden/>
    <w:rsid w:val="00D7200D"/>
    <w:rPr>
      <w:snapToGrid w:val="0"/>
    </w:rPr>
  </w:style>
  <w:style w:type="character" w:customStyle="1" w:styleId="ListParagraphChar">
    <w:name w:val="List Paragraph Char"/>
    <w:basedOn w:val="DefaultParagraphFont"/>
    <w:link w:val="ListParagraph"/>
    <w:uiPriority w:val="34"/>
    <w:rsid w:val="00EC3C1E"/>
    <w:rPr>
      <w:rFonts w:ascii="Arial Narrow" w:eastAsia="Calibri" w:hAnsi="Arial Narrow"/>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customStyle="1" w:styleId="Normal0">
    <w:name w:val="Normal0"/>
    <w:rsid w:val="00441486"/>
  </w:style>
  <w:style w:type="table" w:customStyle="1" w:styleId="NormalTable0">
    <w:name w:val="Normal Table0"/>
    <w:rsid w:val="00C110C3"/>
    <w:tblPr>
      <w:tblCellMar>
        <w:top w:w="0" w:type="dxa"/>
        <w:left w:w="0" w:type="dxa"/>
        <w:bottom w:w="0" w:type="dxa"/>
        <w:right w:w="0" w:type="dxa"/>
      </w:tblCellMar>
    </w:tblPr>
  </w:style>
  <w:style w:type="paragraph" w:customStyle="1" w:styleId="heading10">
    <w:name w:val="heading 10"/>
    <w:basedOn w:val="Normal0"/>
    <w:next w:val="Normal0"/>
    <w:rsid w:val="00441486"/>
    <w:pPr>
      <w:keepNext/>
      <w:widowControl/>
    </w:pPr>
    <w:rPr>
      <w:rFonts w:ascii="Calibri" w:eastAsia="Calibri" w:hAnsi="Calibri" w:cs="Calibri"/>
      <w:b/>
      <w:sz w:val="22"/>
      <w:szCs w:val="22"/>
    </w:rPr>
  </w:style>
  <w:style w:type="paragraph" w:customStyle="1" w:styleId="heading20">
    <w:name w:val="heading 20"/>
    <w:basedOn w:val="Normal0"/>
    <w:next w:val="Normal0"/>
    <w:rsid w:val="00441486"/>
    <w:pPr>
      <w:keepNext/>
      <w:keepLines/>
      <w:spacing w:before="360" w:after="80"/>
    </w:pPr>
    <w:rPr>
      <w:b/>
      <w:sz w:val="36"/>
      <w:szCs w:val="36"/>
    </w:rPr>
  </w:style>
  <w:style w:type="paragraph" w:customStyle="1" w:styleId="heading30">
    <w:name w:val="heading 30"/>
    <w:basedOn w:val="Normal0"/>
    <w:next w:val="Normal0"/>
    <w:rsid w:val="00441486"/>
    <w:pPr>
      <w:keepNext/>
      <w:keepLines/>
      <w:spacing w:before="280" w:after="80"/>
    </w:pPr>
    <w:rPr>
      <w:b/>
      <w:sz w:val="28"/>
      <w:szCs w:val="28"/>
    </w:rPr>
  </w:style>
  <w:style w:type="paragraph" w:customStyle="1" w:styleId="heading40">
    <w:name w:val="heading 40"/>
    <w:basedOn w:val="Normal0"/>
    <w:next w:val="Normal0"/>
    <w:rsid w:val="00441486"/>
    <w:pPr>
      <w:keepNext/>
      <w:keepLines/>
      <w:spacing w:before="240" w:after="40"/>
    </w:pPr>
    <w:rPr>
      <w:b/>
    </w:rPr>
  </w:style>
  <w:style w:type="paragraph" w:customStyle="1" w:styleId="heading50">
    <w:name w:val="heading 50"/>
    <w:basedOn w:val="Normal0"/>
    <w:next w:val="Normal0"/>
    <w:rsid w:val="00441486"/>
    <w:pPr>
      <w:keepNext/>
      <w:keepLines/>
      <w:spacing w:before="220" w:after="40"/>
    </w:pPr>
    <w:rPr>
      <w:b/>
      <w:sz w:val="22"/>
      <w:szCs w:val="22"/>
    </w:rPr>
  </w:style>
  <w:style w:type="paragraph" w:customStyle="1" w:styleId="heading60">
    <w:name w:val="heading 60"/>
    <w:basedOn w:val="Normal0"/>
    <w:next w:val="Normal0"/>
    <w:rsid w:val="00441486"/>
    <w:pPr>
      <w:keepNext/>
      <w:keepLines/>
      <w:spacing w:before="200" w:after="40"/>
    </w:pPr>
    <w:rPr>
      <w:b/>
      <w:sz w:val="20"/>
      <w:szCs w:val="20"/>
    </w:rPr>
  </w:style>
  <w:style w:type="paragraph" w:customStyle="1" w:styleId="Title0">
    <w:name w:val="Title0"/>
    <w:basedOn w:val="Normal0"/>
    <w:next w:val="Normal0"/>
    <w:rsid w:val="00441486"/>
    <w:pPr>
      <w:keepNext/>
      <w:keepLines/>
      <w:spacing w:before="480" w:after="120"/>
    </w:pPr>
    <w:rPr>
      <w:b/>
      <w:sz w:val="72"/>
      <w:szCs w:val="72"/>
    </w:rPr>
  </w:style>
  <w:style w:type="paragraph" w:customStyle="1" w:styleId="Normal1">
    <w:name w:val="Normal1"/>
    <w:qFormat/>
    <w:rsid w:val="00441486"/>
    <w:rPr>
      <w:snapToGrid w:val="0"/>
    </w:rPr>
  </w:style>
  <w:style w:type="paragraph" w:customStyle="1" w:styleId="heading11">
    <w:name w:val="heading 11"/>
    <w:basedOn w:val="Normal1"/>
    <w:next w:val="Normal1"/>
    <w:uiPriority w:val="9"/>
    <w:qFormat/>
    <w:rsid w:val="00441486"/>
    <w:pPr>
      <w:keepNext/>
      <w:widowControl/>
      <w:spacing w:before="240" w:after="60"/>
      <w:outlineLvl w:val="0"/>
    </w:pPr>
    <w:rPr>
      <w:rFonts w:ascii="Cambria" w:hAnsi="Cambria"/>
      <w:b/>
      <w:bCs/>
      <w:snapToGrid/>
      <w:kern w:val="32"/>
      <w:sz w:val="32"/>
      <w:szCs w:val="32"/>
    </w:rPr>
  </w:style>
  <w:style w:type="table" w:customStyle="1" w:styleId="NormalTable1">
    <w:name w:val="Normal Table1"/>
    <w:uiPriority w:val="99"/>
    <w:semiHidden/>
    <w:unhideWhenUsed/>
    <w:rsid w:val="00441486"/>
    <w:tblPr>
      <w:tblInd w:w="0" w:type="dxa"/>
      <w:tblCellMar>
        <w:top w:w="0" w:type="dxa"/>
        <w:left w:w="108" w:type="dxa"/>
        <w:bottom w:w="0" w:type="dxa"/>
        <w:right w:w="108" w:type="dxa"/>
      </w:tblCellMar>
    </w:tblPr>
  </w:style>
  <w:style w:type="paragraph" w:customStyle="1" w:styleId="Subtitle0">
    <w:name w:val="Subtitle0"/>
    <w:basedOn w:val="Normal1"/>
    <w:next w:val="Normal1"/>
    <w:rsid w:val="0044148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9242320-230A-48AD-9497-D82B700CF405}"/>
      </w:docPartPr>
      <w:docPartBody>
        <w:p w:rsidR="004A1509" w:rsidRDefault="004A15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A1509"/>
    <w:rsid w:val="00145948"/>
    <w:rsid w:val="0028438E"/>
    <w:rsid w:val="002F1F7A"/>
    <w:rsid w:val="004A1509"/>
    <w:rsid w:val="007A26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bF/G5HQHDVtBKKQFX9CemIoXrA==">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</go:docsCustomData>
</go:gDocsCustomXmlDataStorage>
</file>

<file path=customXml/itemProps1.xml><?xml version="1.0" encoding="utf-8"?>
<ds:datastoreItem xmlns:ds="http://schemas.openxmlformats.org/officeDocument/2006/customXml" ds:itemID="{59BA01F6-75DF-4711-8266-4B9AE90A63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4B558F-EDC6-406D-9487-A8474F2F5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ef3ad-7b4e-42c7-a314-fa0ef067c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4F1721-73A4-4846-913C-A42D2ACA65F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4576</Words>
  <Characters>26086</Characters>
  <Application>Microsoft Office Word</Application>
  <DocSecurity>0</DocSecurity>
  <Lines>217</Lines>
  <Paragraphs>61</Paragraphs>
  <ScaleCrop>false</ScaleCrop>
  <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JS</cp:lastModifiedBy>
  <cp:revision>3</cp:revision>
  <dcterms:created xsi:type="dcterms:W3CDTF">2023-06-13T22:07:00Z</dcterms:created>
  <dcterms:modified xsi:type="dcterms:W3CDTF">2023-06-13T22:08:00Z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GrammarlyDocumentId">
    <vt:lpwstr>339226b5ff71be4c9c06989e37dbbb49b82f585d7231e7c1a1f34e47034637d8</vt:lpwstr>
  </property>
  <property fmtid="{D5CDD505-2E9C-101B-9397-08002B2CF9AE}" pid="4" name="Order">
    <vt:r8>1700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